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2777" w:rsidRPr="00EB63F9" w:rsidRDefault="003A2777" w:rsidP="003A2777">
      <w:pPr>
        <w:spacing w:line="240" w:lineRule="auto"/>
        <w:jc w:val="left"/>
        <w:rPr>
          <w:rFonts w:ascii="Tahoma" w:hAnsi="Tahoma" w:cs="Tahoma"/>
          <w:b/>
          <w:szCs w:val="20"/>
          <w:lang w:val="el-GR"/>
        </w:rPr>
      </w:pPr>
      <w:r>
        <w:rPr>
          <w:rFonts w:ascii="Tahoma" w:hAnsi="Tahoma" w:cs="Tahoma"/>
          <w:b/>
          <w:szCs w:val="20"/>
          <w:lang w:val="el-GR"/>
        </w:rPr>
        <w:t>ΠΑΡΑΡΤΗΜΑ I</w:t>
      </w:r>
      <w:r w:rsidR="00A1768B">
        <w:rPr>
          <w:rFonts w:ascii="Tahoma" w:hAnsi="Tahoma" w:cs="Tahoma"/>
          <w:b/>
          <w:szCs w:val="20"/>
        </w:rPr>
        <w:t>V</w:t>
      </w:r>
      <w:bookmarkStart w:id="0" w:name="_GoBack"/>
      <w:bookmarkEnd w:id="0"/>
      <w:r w:rsidRPr="00EB63F9">
        <w:rPr>
          <w:rFonts w:ascii="Tahoma" w:hAnsi="Tahoma" w:cs="Tahoma"/>
          <w:b/>
          <w:szCs w:val="20"/>
          <w:lang w:val="el-GR"/>
        </w:rPr>
        <w:t xml:space="preserve">: ΠΡΟΔΙΑΓΡΑΦΕΣ ΛΕΙΤΟΥΡΓΙΑΣ ΣΥΜΒΟΥΛΕΥΤΙΚΩΝ ΚΕΝΤΡΩΝ </w:t>
      </w:r>
    </w:p>
    <w:p w:rsidR="003A2777" w:rsidRPr="00851A4C" w:rsidRDefault="003A2777" w:rsidP="003A2777">
      <w:pPr>
        <w:spacing w:line="240" w:lineRule="auto"/>
        <w:rPr>
          <w:rFonts w:ascii="Tahoma" w:hAnsi="Tahoma" w:cs="Tahoma"/>
          <w:szCs w:val="20"/>
          <w:lang w:val="el-GR"/>
        </w:rPr>
      </w:pPr>
      <w:r w:rsidRPr="00795F82">
        <w:rPr>
          <w:rFonts w:ascii="Tahoma" w:hAnsi="Tahoma" w:cs="Tahoma"/>
          <w:szCs w:val="20"/>
          <w:lang w:val="el-GR"/>
        </w:rPr>
        <w:t>Οι υποχρεωτικές κατηγορίες δράσεων και υπηρεσιών υποστήριξης πρέπει να συνεχίσουν να παρέχονται από τα Συμβουλευτικά Κέντρα των Δήμων όπως και κατά την προηγούμενη προγραμματική περίοδο. Οι δράσεις και υπηρεσίες αυτές υποδεικνύονται από την αναγκαιότητα διασφάλισης του ολοκληρωμένου χαρακτήρα των παρεμβάσεων. Επιπλέον, προστίθεται η υπηρεσία Εργασιακής Συμβουλευτικής, η οποία και αναλύεται παρακάτω</w:t>
      </w:r>
      <w:r w:rsidRPr="00A1652D">
        <w:rPr>
          <w:rFonts w:ascii="Tahoma" w:hAnsi="Tahoma" w:cs="Tahoma"/>
          <w:szCs w:val="20"/>
          <w:lang w:val="el-GR"/>
        </w:rPr>
        <w:t xml:space="preserve">. </w:t>
      </w:r>
    </w:p>
    <w:p w:rsidR="003A2777" w:rsidRDefault="003A2777" w:rsidP="003A2777">
      <w:pPr>
        <w:tabs>
          <w:tab w:val="left" w:pos="851"/>
        </w:tabs>
        <w:spacing w:line="240" w:lineRule="auto"/>
        <w:ind w:right="-33"/>
        <w:rPr>
          <w:rFonts w:ascii="Tahoma" w:hAnsi="Tahoma" w:cs="Tahoma"/>
          <w:b/>
          <w:szCs w:val="20"/>
          <w:u w:val="single"/>
          <w:lang w:val="el-GR"/>
        </w:rPr>
      </w:pPr>
    </w:p>
    <w:p w:rsidR="003A2777" w:rsidRPr="00EB63F9" w:rsidRDefault="003A2777" w:rsidP="003A2777">
      <w:pPr>
        <w:tabs>
          <w:tab w:val="left" w:pos="851"/>
        </w:tabs>
        <w:spacing w:line="240" w:lineRule="auto"/>
        <w:ind w:right="-33"/>
        <w:rPr>
          <w:rFonts w:ascii="Tahoma" w:hAnsi="Tahoma" w:cs="Tahoma"/>
          <w:b/>
          <w:bCs/>
          <w:szCs w:val="20"/>
          <w:u w:val="single"/>
          <w:lang w:val="el-GR"/>
        </w:rPr>
      </w:pPr>
      <w:r>
        <w:rPr>
          <w:rFonts w:ascii="Tahoma" w:hAnsi="Tahoma" w:cs="Tahoma"/>
          <w:b/>
          <w:szCs w:val="20"/>
          <w:u w:val="single"/>
          <w:lang w:val="el-GR"/>
        </w:rPr>
        <w:t>1</w:t>
      </w:r>
      <w:r w:rsidRPr="00EB63F9">
        <w:rPr>
          <w:rFonts w:ascii="Tahoma" w:hAnsi="Tahoma" w:cs="Tahoma"/>
          <w:b/>
          <w:szCs w:val="20"/>
          <w:u w:val="single"/>
          <w:lang w:val="el-GR"/>
        </w:rPr>
        <w:t xml:space="preserve">. </w:t>
      </w:r>
      <w:r w:rsidRPr="00EB63F9">
        <w:rPr>
          <w:rFonts w:ascii="Tahoma" w:hAnsi="Tahoma" w:cs="Tahoma"/>
          <w:b/>
          <w:bCs/>
          <w:szCs w:val="20"/>
          <w:u w:val="single"/>
          <w:lang w:val="el-GR"/>
        </w:rPr>
        <w:t>Ψυχοκοινωνική στήριξη</w:t>
      </w:r>
    </w:p>
    <w:p w:rsidR="003A2777" w:rsidRPr="00EB63F9" w:rsidRDefault="003A2777" w:rsidP="003A2777">
      <w:pPr>
        <w:tabs>
          <w:tab w:val="left" w:pos="851"/>
        </w:tabs>
        <w:spacing w:line="240" w:lineRule="auto"/>
        <w:ind w:right="-33"/>
        <w:rPr>
          <w:rFonts w:ascii="Tahoma" w:hAnsi="Tahoma" w:cs="Tahoma"/>
          <w:szCs w:val="20"/>
          <w:lang w:val="el-GR"/>
        </w:rPr>
      </w:pPr>
      <w:r w:rsidRPr="00EB63F9">
        <w:rPr>
          <w:rFonts w:ascii="Tahoma" w:hAnsi="Tahoma" w:cs="Tahoma"/>
          <w:szCs w:val="20"/>
          <w:lang w:val="el-GR"/>
        </w:rPr>
        <w:t xml:space="preserve">Στόχος της συγκεκριμένης κατηγορίας παρεχόμενων υπηρεσιών </w:t>
      </w:r>
      <w:r w:rsidRPr="00EB63F9">
        <w:rPr>
          <w:rFonts w:ascii="Tahoma" w:hAnsi="Tahoma" w:cs="Tahoma"/>
          <w:szCs w:val="20"/>
          <w:lang w:val="el-GR" w:eastAsia="el-GR"/>
        </w:rPr>
        <w:t>από τις δομές</w:t>
      </w:r>
      <w:r w:rsidRPr="00EB63F9">
        <w:rPr>
          <w:rFonts w:ascii="Tahoma" w:hAnsi="Tahoma" w:cs="Tahoma"/>
          <w:szCs w:val="20"/>
          <w:lang w:val="el-GR"/>
        </w:rPr>
        <w:t xml:space="preserve"> είναι η πρόληψη και η καταπολέμηση της βίας κατά των γυναικών, όπως επίσης και η πολλαπλή υποστήριξη/αρωγή σε </w:t>
      </w:r>
      <w:r w:rsidRPr="00EB63F9">
        <w:rPr>
          <w:rFonts w:ascii="Tahoma" w:hAnsi="Tahoma" w:cs="Tahoma"/>
          <w:lang w:val="el-GR"/>
        </w:rPr>
        <w:t xml:space="preserve">γυναίκες </w:t>
      </w:r>
      <w:r>
        <w:rPr>
          <w:rFonts w:ascii="Tahoma" w:hAnsi="Tahoma" w:cs="Tahoma"/>
          <w:lang w:val="el-GR"/>
        </w:rPr>
        <w:t xml:space="preserve">θύματα </w:t>
      </w:r>
      <w:proofErr w:type="spellStart"/>
      <w:r>
        <w:rPr>
          <w:rFonts w:ascii="Tahoma" w:hAnsi="Tahoma" w:cs="Tahoma"/>
          <w:lang w:val="el-GR"/>
        </w:rPr>
        <w:t>έμφυλης</w:t>
      </w:r>
      <w:proofErr w:type="spellEnd"/>
      <w:r>
        <w:rPr>
          <w:rFonts w:ascii="Tahoma" w:hAnsi="Tahoma" w:cs="Tahoma"/>
          <w:lang w:val="el-GR"/>
        </w:rPr>
        <w:t xml:space="preserve"> βίας.</w:t>
      </w:r>
    </w:p>
    <w:p w:rsidR="003A2777" w:rsidRPr="00EB63F9" w:rsidRDefault="003A2777" w:rsidP="003A2777">
      <w:pPr>
        <w:tabs>
          <w:tab w:val="left" w:pos="851"/>
        </w:tabs>
        <w:spacing w:line="240" w:lineRule="auto"/>
        <w:ind w:right="-33"/>
        <w:rPr>
          <w:rFonts w:ascii="Tahoma" w:hAnsi="Tahoma" w:cs="Tahoma"/>
          <w:szCs w:val="20"/>
          <w:lang w:val="el-GR"/>
        </w:rPr>
      </w:pPr>
      <w:r w:rsidRPr="00EB63F9">
        <w:rPr>
          <w:rFonts w:ascii="Tahoma" w:hAnsi="Tahoma" w:cs="Tahoma"/>
          <w:szCs w:val="20"/>
          <w:lang w:val="el-GR"/>
        </w:rPr>
        <w:t>Ειδικότερα, οι δράσεις υποστήριξης και αρωγής αφορούν ενδεικτικά στα εξής:</w:t>
      </w:r>
    </w:p>
    <w:p w:rsidR="003A2777" w:rsidRPr="00EB63F9" w:rsidRDefault="003A2777" w:rsidP="003A2777">
      <w:pPr>
        <w:numPr>
          <w:ilvl w:val="0"/>
          <w:numId w:val="3"/>
        </w:numPr>
        <w:tabs>
          <w:tab w:val="clear" w:pos="644"/>
          <w:tab w:val="left" w:pos="284"/>
        </w:tabs>
        <w:spacing w:line="240" w:lineRule="auto"/>
        <w:ind w:left="284" w:right="-33" w:hanging="284"/>
        <w:rPr>
          <w:rFonts w:ascii="Tahoma" w:hAnsi="Tahoma" w:cs="Tahoma"/>
          <w:szCs w:val="20"/>
          <w:lang w:val="el-GR"/>
        </w:rPr>
      </w:pPr>
      <w:r w:rsidRPr="00EB63F9">
        <w:rPr>
          <w:rFonts w:ascii="Tahoma" w:hAnsi="Tahoma" w:cs="Tahoma"/>
          <w:szCs w:val="20"/>
          <w:lang w:val="el-GR"/>
        </w:rPr>
        <w:t xml:space="preserve">Υπηρεσίες ενημέρωσης και εξειδικευμένης πληροφόρησης για θέματα </w:t>
      </w:r>
      <w:proofErr w:type="spellStart"/>
      <w:r w:rsidRPr="00EB63F9">
        <w:rPr>
          <w:rFonts w:ascii="Tahoma" w:hAnsi="Tahoma" w:cs="Tahoma"/>
          <w:szCs w:val="20"/>
          <w:lang w:val="el-GR"/>
        </w:rPr>
        <w:t>έμφυλης</w:t>
      </w:r>
      <w:proofErr w:type="spellEnd"/>
      <w:r w:rsidRPr="00EB63F9">
        <w:rPr>
          <w:rFonts w:ascii="Tahoma" w:hAnsi="Tahoma" w:cs="Tahoma"/>
          <w:szCs w:val="20"/>
          <w:lang w:val="el-GR"/>
        </w:rPr>
        <w:t xml:space="preserve"> βίας.</w:t>
      </w:r>
    </w:p>
    <w:p w:rsidR="003A2777" w:rsidRPr="00EB63F9" w:rsidRDefault="003A2777" w:rsidP="003A2777">
      <w:pPr>
        <w:numPr>
          <w:ilvl w:val="0"/>
          <w:numId w:val="3"/>
        </w:numPr>
        <w:tabs>
          <w:tab w:val="clear" w:pos="644"/>
          <w:tab w:val="left" w:pos="284"/>
        </w:tabs>
        <w:spacing w:line="240" w:lineRule="auto"/>
        <w:ind w:left="284" w:right="-33" w:hanging="284"/>
        <w:rPr>
          <w:rFonts w:ascii="Tahoma" w:hAnsi="Tahoma" w:cs="Tahoma"/>
          <w:szCs w:val="20"/>
          <w:lang w:val="el-GR"/>
        </w:rPr>
      </w:pPr>
      <w:r w:rsidRPr="00EB63F9">
        <w:rPr>
          <w:rFonts w:ascii="Tahoma" w:hAnsi="Tahoma" w:cs="Tahoma"/>
          <w:szCs w:val="20"/>
          <w:lang w:val="el-GR"/>
        </w:rPr>
        <w:t xml:space="preserve">Υπηρεσίες ψυχολογικής και κοινωνικής συμβουλευτικής με την οπτική του φύλου (εξειδικευμένη συμβουλευτική των γυναικών-θυμάτων βίας). </w:t>
      </w:r>
    </w:p>
    <w:p w:rsidR="003A2777" w:rsidRPr="00EB63F9" w:rsidRDefault="003A2777" w:rsidP="003A2777">
      <w:pPr>
        <w:numPr>
          <w:ilvl w:val="0"/>
          <w:numId w:val="3"/>
        </w:numPr>
        <w:tabs>
          <w:tab w:val="clear" w:pos="644"/>
          <w:tab w:val="left" w:pos="284"/>
        </w:tabs>
        <w:spacing w:line="240" w:lineRule="auto"/>
        <w:ind w:left="284" w:right="-33" w:hanging="284"/>
        <w:rPr>
          <w:rFonts w:ascii="Tahoma" w:hAnsi="Tahoma" w:cs="Tahoma"/>
          <w:szCs w:val="20"/>
          <w:lang w:val="el-GR"/>
        </w:rPr>
      </w:pPr>
      <w:r w:rsidRPr="00EB63F9">
        <w:rPr>
          <w:rFonts w:ascii="Tahoma" w:hAnsi="Tahoma" w:cs="Tahoma"/>
          <w:szCs w:val="20"/>
          <w:lang w:val="el-GR"/>
        </w:rPr>
        <w:t>Υπηρεσίες νομικής συμβουλευτικής και πληροφόρησης για δικαιώματα των γυναικών-θυμάτων βίας, τη σχετική νομοθεσία, τις απαιτούμενες διαδικασίες για την υποβολή καταγγελίας, μήνυσης κ.λπ.</w:t>
      </w:r>
    </w:p>
    <w:p w:rsidR="003A2777" w:rsidRPr="00EB63F9" w:rsidRDefault="003A2777" w:rsidP="003A2777">
      <w:pPr>
        <w:numPr>
          <w:ilvl w:val="0"/>
          <w:numId w:val="3"/>
        </w:numPr>
        <w:tabs>
          <w:tab w:val="clear" w:pos="644"/>
          <w:tab w:val="left" w:pos="284"/>
        </w:tabs>
        <w:spacing w:line="240" w:lineRule="auto"/>
        <w:ind w:left="284" w:right="-33" w:hanging="284"/>
        <w:rPr>
          <w:rFonts w:ascii="Tahoma" w:hAnsi="Tahoma" w:cs="Tahoma"/>
          <w:szCs w:val="20"/>
          <w:lang w:val="el-GR"/>
        </w:rPr>
      </w:pPr>
      <w:r w:rsidRPr="00EB63F9">
        <w:rPr>
          <w:rFonts w:ascii="Tahoma" w:hAnsi="Tahoma" w:cs="Tahoma"/>
          <w:szCs w:val="20"/>
          <w:lang w:val="el-GR"/>
        </w:rPr>
        <w:t xml:space="preserve">Υπηρεσίες παραπομπής ή/και συνοδείας (όταν απαιτείται) των γυναικών-θυμάτων βίας στους ξενώνες </w:t>
      </w:r>
      <w:r w:rsidRPr="00EB63F9">
        <w:rPr>
          <w:rFonts w:ascii="Tahoma" w:hAnsi="Tahoma" w:cs="Tahoma"/>
          <w:bCs/>
          <w:szCs w:val="20"/>
          <w:lang w:val="el-GR"/>
        </w:rPr>
        <w:t>φιλοξενίας κακοποιημένων γυναικών και των παιδιών τους,</w:t>
      </w:r>
      <w:r w:rsidRPr="00EB63F9">
        <w:rPr>
          <w:rFonts w:ascii="Tahoma" w:hAnsi="Tahoma" w:cs="Tahoma"/>
          <w:szCs w:val="20"/>
          <w:lang w:val="el-GR"/>
        </w:rPr>
        <w:t xml:space="preserve"> στις αστυνομικές και εισαγγελικές αρχές, στο δικαστήριο κ.λπ.</w:t>
      </w:r>
    </w:p>
    <w:p w:rsidR="003A2777" w:rsidRPr="00EB63F9" w:rsidRDefault="003A2777" w:rsidP="003A2777">
      <w:pPr>
        <w:numPr>
          <w:ilvl w:val="0"/>
          <w:numId w:val="3"/>
        </w:numPr>
        <w:tabs>
          <w:tab w:val="clear" w:pos="644"/>
          <w:tab w:val="left" w:pos="284"/>
        </w:tabs>
        <w:spacing w:line="240" w:lineRule="auto"/>
        <w:ind w:left="284" w:right="-33" w:hanging="284"/>
        <w:rPr>
          <w:rFonts w:ascii="Tahoma" w:hAnsi="Tahoma" w:cs="Tahoma"/>
          <w:szCs w:val="20"/>
          <w:lang w:val="el-GR"/>
        </w:rPr>
      </w:pPr>
      <w:r w:rsidRPr="00EB63F9">
        <w:rPr>
          <w:rFonts w:ascii="Tahoma" w:hAnsi="Tahoma" w:cs="Tahoma"/>
          <w:bCs/>
          <w:szCs w:val="20"/>
          <w:lang w:val="el-GR"/>
        </w:rPr>
        <w:t xml:space="preserve">Υπηρεσίες </w:t>
      </w:r>
      <w:r w:rsidRPr="00EB63F9">
        <w:rPr>
          <w:rFonts w:ascii="Tahoma" w:hAnsi="Tahoma" w:cs="Tahoma"/>
          <w:szCs w:val="20"/>
          <w:lang w:val="el-GR"/>
        </w:rPr>
        <w:t xml:space="preserve">παραπομπής ή/και συνοδείας (όταν απαιτείται) των γυναικών σε νοσοκομεία ή σε κέντρα υγείας, σε φορείς κοινωνικής πολιτικής, σε φορείς απασχόλησης, σε φορείς φύλαξης και υποστήριξης παιδιών κ.λπ. </w:t>
      </w:r>
    </w:p>
    <w:p w:rsidR="003A2777" w:rsidRPr="00EB63F9" w:rsidRDefault="003A2777" w:rsidP="003A2777">
      <w:pPr>
        <w:numPr>
          <w:ilvl w:val="0"/>
          <w:numId w:val="3"/>
        </w:numPr>
        <w:tabs>
          <w:tab w:val="clear" w:pos="644"/>
          <w:tab w:val="left" w:pos="284"/>
        </w:tabs>
        <w:spacing w:line="240" w:lineRule="auto"/>
        <w:ind w:left="284" w:right="-33" w:hanging="284"/>
        <w:rPr>
          <w:rFonts w:ascii="Tahoma" w:hAnsi="Tahoma" w:cs="Tahoma"/>
          <w:szCs w:val="20"/>
          <w:lang w:val="el-GR"/>
        </w:rPr>
      </w:pPr>
      <w:r w:rsidRPr="00EB63F9">
        <w:rPr>
          <w:rFonts w:ascii="Tahoma" w:hAnsi="Tahoma" w:cs="Tahoma"/>
          <w:szCs w:val="20"/>
          <w:lang w:val="el-GR"/>
        </w:rPr>
        <w:t>Υπηρεσίες παραπομπής  σε πρόγραμμα Νομικής Βοήθειας (</w:t>
      </w:r>
      <w:r w:rsidRPr="00EB63F9">
        <w:rPr>
          <w:rFonts w:ascii="Tahoma" w:hAnsi="Tahoma" w:cs="Tahoma"/>
          <w:szCs w:val="20"/>
        </w:rPr>
        <w:t>legal</w:t>
      </w:r>
      <w:r w:rsidRPr="00EB63F9">
        <w:rPr>
          <w:rFonts w:ascii="Tahoma" w:hAnsi="Tahoma" w:cs="Tahoma"/>
          <w:szCs w:val="20"/>
          <w:lang w:val="el-GR"/>
        </w:rPr>
        <w:t xml:space="preserve"> </w:t>
      </w:r>
      <w:r w:rsidRPr="00EB63F9">
        <w:rPr>
          <w:rFonts w:ascii="Tahoma" w:hAnsi="Tahoma" w:cs="Tahoma"/>
          <w:szCs w:val="20"/>
        </w:rPr>
        <w:t>aid</w:t>
      </w:r>
      <w:r w:rsidRPr="00EB63F9">
        <w:rPr>
          <w:rFonts w:ascii="Tahoma" w:hAnsi="Tahoma" w:cs="Tahoma"/>
          <w:szCs w:val="20"/>
          <w:lang w:val="el-GR"/>
        </w:rPr>
        <w:t>), που αποτελεί δράση της προτεινόμενης Πράξης  ‘Οριζόντιες Παρεμβάσεις εθνικής εμβέλειας’</w:t>
      </w:r>
      <w:r>
        <w:rPr>
          <w:rFonts w:ascii="Tahoma" w:hAnsi="Tahoma" w:cs="Tahoma"/>
          <w:szCs w:val="20"/>
          <w:lang w:val="el-GR"/>
        </w:rPr>
        <w:t>.</w:t>
      </w:r>
    </w:p>
    <w:p w:rsidR="003A2777" w:rsidRDefault="003A2777" w:rsidP="003A2777">
      <w:pPr>
        <w:spacing w:line="240" w:lineRule="auto"/>
        <w:ind w:right="-33"/>
        <w:rPr>
          <w:rFonts w:ascii="Tahoma" w:hAnsi="Tahoma" w:cs="Tahoma"/>
          <w:b/>
          <w:szCs w:val="20"/>
          <w:u w:val="single"/>
          <w:lang w:val="el-GR"/>
        </w:rPr>
      </w:pPr>
    </w:p>
    <w:p w:rsidR="003A2777" w:rsidRPr="00191A74" w:rsidRDefault="003A2777" w:rsidP="003A2777">
      <w:pPr>
        <w:spacing w:line="240" w:lineRule="auto"/>
        <w:ind w:right="-33"/>
        <w:rPr>
          <w:rFonts w:ascii="Tahoma" w:hAnsi="Tahoma" w:cs="Tahoma"/>
          <w:b/>
          <w:szCs w:val="20"/>
          <w:u w:val="single"/>
          <w:lang w:val="el-GR"/>
        </w:rPr>
      </w:pPr>
      <w:r w:rsidRPr="00191A74">
        <w:rPr>
          <w:rFonts w:ascii="Tahoma" w:hAnsi="Tahoma" w:cs="Tahoma"/>
          <w:b/>
          <w:szCs w:val="20"/>
          <w:u w:val="single"/>
          <w:lang w:val="el-GR"/>
        </w:rPr>
        <w:t>2. Δράσεις προώθησης στην απασχόληση</w:t>
      </w:r>
    </w:p>
    <w:p w:rsidR="003A2777" w:rsidRPr="00EB63F9" w:rsidRDefault="003A2777" w:rsidP="003A2777">
      <w:pPr>
        <w:pStyle w:val="a3"/>
        <w:numPr>
          <w:ilvl w:val="0"/>
          <w:numId w:val="3"/>
        </w:numPr>
        <w:tabs>
          <w:tab w:val="clear" w:pos="644"/>
          <w:tab w:val="left" w:pos="284"/>
        </w:tabs>
        <w:spacing w:line="240" w:lineRule="auto"/>
        <w:ind w:left="284" w:hanging="284"/>
        <w:rPr>
          <w:rFonts w:ascii="Tahoma" w:hAnsi="Tahoma" w:cs="Tahoma"/>
          <w:szCs w:val="20"/>
          <w:lang w:val="el-GR"/>
        </w:rPr>
      </w:pPr>
      <w:r w:rsidRPr="00EB63F9">
        <w:rPr>
          <w:rFonts w:ascii="Tahoma" w:hAnsi="Tahoma" w:cs="Tahoma"/>
          <w:szCs w:val="20"/>
          <w:lang w:val="el-GR"/>
        </w:rPr>
        <w:t>Υπηρεσίες εργασιακής συμβουλευτικής και πληροφόρησης</w:t>
      </w:r>
    </w:p>
    <w:p w:rsidR="003A2777" w:rsidRPr="003B7A0E" w:rsidRDefault="003A2777" w:rsidP="003A2777">
      <w:pPr>
        <w:pStyle w:val="a3"/>
        <w:numPr>
          <w:ilvl w:val="0"/>
          <w:numId w:val="3"/>
        </w:numPr>
        <w:tabs>
          <w:tab w:val="clear" w:pos="644"/>
          <w:tab w:val="left" w:pos="284"/>
        </w:tabs>
        <w:spacing w:line="240" w:lineRule="auto"/>
        <w:ind w:left="284" w:hanging="284"/>
        <w:rPr>
          <w:rFonts w:ascii="Tahoma" w:hAnsi="Tahoma" w:cs="Tahoma"/>
          <w:szCs w:val="20"/>
          <w:lang w:val="el-GR" w:eastAsia="el-GR"/>
        </w:rPr>
      </w:pPr>
      <w:r w:rsidRPr="00EB63F9">
        <w:rPr>
          <w:rFonts w:ascii="Tahoma" w:hAnsi="Tahoma" w:cs="Tahoma"/>
          <w:szCs w:val="20"/>
          <w:lang w:val="el-GR"/>
        </w:rPr>
        <w:t xml:space="preserve">Ενέργειες δικτύωσης και σύνδεσης με τους αρμόδιους φορείς προώθησης της απασχόλησης, εκπαίδευσης και κατάρτισης, προκειμένου να βελτιωθεί η εργασιακή κατάσταση των γυναικών που είναι θύματα βίας </w:t>
      </w:r>
      <w:del w:id="1" w:author="ΞΥΓΚΟΥ ΣΤΑΜΑΤΙΝΑ" w:date="2016-03-22T15:03:00Z">
        <w:r w:rsidRPr="00EB63F9" w:rsidDel="00BB1FB9">
          <w:rPr>
            <w:rFonts w:ascii="Tahoma" w:hAnsi="Tahoma" w:cs="Tahoma"/>
            <w:szCs w:val="20"/>
            <w:lang w:val="el-GR"/>
          </w:rPr>
          <w:delText xml:space="preserve">ή/ και υφίστανται πολλαπλές διακρίσεις </w:delText>
        </w:r>
      </w:del>
      <w:r w:rsidRPr="00EB63F9">
        <w:rPr>
          <w:rFonts w:ascii="Tahoma" w:hAnsi="Tahoma" w:cs="Tahoma"/>
          <w:szCs w:val="20"/>
          <w:lang w:val="el-GR"/>
        </w:rPr>
        <w:t xml:space="preserve">και παρουσιάζουν ολοένα αυξανόμενα ποσοστά ανεργίας (ΟΑΕΔ - ΚΠΑ, Γραφεία διασύνδεσης Πανεπιστημίων/ ΑΤΕΙ, Επιμελητήρια, Εμπορικοί Επαγγελματικοί σύλλογοι, Γραφεία προώθησης της απασχόλησης Περιφερειών και Δήμων, Κέντρα δια βίου μάθησης 1 &amp; 2, </w:t>
      </w:r>
      <w:r w:rsidRPr="00EB63F9">
        <w:rPr>
          <w:rFonts w:ascii="Tahoma" w:hAnsi="Tahoma" w:cs="Tahoma"/>
          <w:szCs w:val="20"/>
          <w:lang w:val="el-GR" w:eastAsia="el-GR"/>
        </w:rPr>
        <w:t xml:space="preserve">Σχολεία δεύτερης ευκαιρίας, </w:t>
      </w:r>
      <w:r w:rsidRPr="00EB63F9">
        <w:rPr>
          <w:rFonts w:ascii="Tahoma" w:hAnsi="Tahoma" w:cs="Tahoma"/>
          <w:szCs w:val="20"/>
          <w:lang w:val="el-GR"/>
        </w:rPr>
        <w:t xml:space="preserve">Κέντρα Κοινότητας </w:t>
      </w:r>
      <w:ins w:id="2" w:author="ΞΥΓΚΟΥ ΣΤΑΜΑΤΙΝΑ" w:date="2016-03-22T15:11:00Z">
        <w:r>
          <w:rPr>
            <w:rFonts w:ascii="Tahoma" w:hAnsi="Tahoma" w:cs="Tahoma"/>
            <w:szCs w:val="20"/>
            <w:lang w:val="el-GR"/>
          </w:rPr>
          <w:t>στην Περιφέρεια Πελοποννήσου</w:t>
        </w:r>
      </w:ins>
      <w:del w:id="3" w:author="ΞΥΓΚΟΥ ΣΤΑΜΑΤΙΝΑ" w:date="2016-03-22T15:11:00Z">
        <w:r w:rsidRPr="00EB63F9" w:rsidDel="001E3EE4">
          <w:rPr>
            <w:rFonts w:ascii="Tahoma" w:hAnsi="Tahoma" w:cs="Tahoma"/>
            <w:szCs w:val="20"/>
            <w:lang w:val="el-GR"/>
          </w:rPr>
          <w:delText xml:space="preserve">των Δήμων </w:delText>
        </w:r>
      </w:del>
      <w:ins w:id="4" w:author="ΞΥΓΚΟΥ ΣΤΑΜΑΤΙΝΑ" w:date="2016-03-22T15:11:00Z">
        <w:r>
          <w:rPr>
            <w:rFonts w:ascii="Tahoma" w:hAnsi="Tahoma" w:cs="Tahoma"/>
            <w:szCs w:val="20"/>
            <w:lang w:val="el-GR"/>
          </w:rPr>
          <w:t xml:space="preserve"> </w:t>
        </w:r>
      </w:ins>
      <w:del w:id="5" w:author="ΞΥΓΚΟΥ ΣΤΑΜΑΤΙΝΑ" w:date="2016-03-22T15:09:00Z">
        <w:r w:rsidRPr="00EB63F9" w:rsidDel="008C1A10">
          <w:rPr>
            <w:rFonts w:ascii="Tahoma" w:hAnsi="Tahoma" w:cs="Tahoma"/>
            <w:szCs w:val="20"/>
            <w:lang w:val="el-GR"/>
          </w:rPr>
          <w:delText xml:space="preserve">και εξειδικευμένα Κέντρα Υποστήριξης Ρομά, μεταναστών </w:delText>
        </w:r>
      </w:del>
      <w:r w:rsidRPr="00EB63F9">
        <w:rPr>
          <w:rFonts w:ascii="Tahoma" w:hAnsi="Tahoma" w:cs="Tahoma"/>
          <w:szCs w:val="20"/>
          <w:lang w:val="el-GR"/>
        </w:rPr>
        <w:t>κλπ)</w:t>
      </w:r>
      <w:r w:rsidRPr="00EB63F9">
        <w:rPr>
          <w:rFonts w:ascii="Tahoma" w:hAnsi="Tahoma" w:cs="Tahoma"/>
          <w:szCs w:val="20"/>
          <w:lang w:val="el-GR" w:eastAsia="el-GR"/>
        </w:rPr>
        <w:t>.</w:t>
      </w:r>
    </w:p>
    <w:p w:rsidR="003A2777" w:rsidRPr="00EB63F9" w:rsidRDefault="003A2777" w:rsidP="003A2777">
      <w:pPr>
        <w:pStyle w:val="a3"/>
        <w:spacing w:line="240" w:lineRule="auto"/>
        <w:rPr>
          <w:rFonts w:ascii="Tahoma" w:hAnsi="Tahoma" w:cs="Tahoma"/>
          <w:szCs w:val="20"/>
          <w:lang w:val="el-GR"/>
        </w:rPr>
      </w:pPr>
    </w:p>
    <w:p w:rsidR="003A2777" w:rsidRPr="00191A74" w:rsidRDefault="003A2777" w:rsidP="003A2777">
      <w:pPr>
        <w:pStyle w:val="a3"/>
        <w:spacing w:line="240" w:lineRule="auto"/>
        <w:rPr>
          <w:rFonts w:ascii="Tahoma" w:hAnsi="Tahoma" w:cs="Tahoma"/>
          <w:b/>
          <w:szCs w:val="20"/>
          <w:u w:val="single"/>
          <w:lang w:val="el-GR"/>
        </w:rPr>
      </w:pPr>
      <w:r w:rsidRPr="00191A74">
        <w:rPr>
          <w:rFonts w:ascii="Tahoma" w:hAnsi="Tahoma" w:cs="Tahoma"/>
          <w:b/>
          <w:szCs w:val="20"/>
          <w:u w:val="single"/>
          <w:lang w:val="el-GR"/>
        </w:rPr>
        <w:t xml:space="preserve">3. Δράσεις δικτύωσης </w:t>
      </w:r>
    </w:p>
    <w:p w:rsidR="003A2777" w:rsidRPr="00EB63F9" w:rsidRDefault="003A2777" w:rsidP="003A2777">
      <w:pPr>
        <w:numPr>
          <w:ilvl w:val="0"/>
          <w:numId w:val="3"/>
        </w:numPr>
        <w:tabs>
          <w:tab w:val="clear" w:pos="644"/>
          <w:tab w:val="left" w:pos="284"/>
        </w:tabs>
        <w:spacing w:line="240" w:lineRule="auto"/>
        <w:ind w:left="284" w:right="-33" w:hanging="284"/>
        <w:rPr>
          <w:rFonts w:ascii="Tahoma" w:hAnsi="Tahoma" w:cs="Tahoma"/>
          <w:szCs w:val="20"/>
          <w:lang w:val="el-GR"/>
        </w:rPr>
      </w:pPr>
      <w:r w:rsidRPr="00EB63F9">
        <w:rPr>
          <w:rFonts w:ascii="Tahoma" w:hAnsi="Tahoma" w:cs="Tahoma"/>
          <w:szCs w:val="20"/>
          <w:lang w:val="el-GR"/>
        </w:rPr>
        <w:t xml:space="preserve">Δικτύωση των Συμβουλευτικών Κέντρων μεταξύ τους, καθώς επίσης και με τους Ξενώνες Φιλοξενίας και λοιπούς εμπλεκόμενους φορείς (πχ τηλεφωνική γραμμή </w:t>
      </w:r>
      <w:r w:rsidRPr="00EB63F9">
        <w:rPr>
          <w:rFonts w:ascii="Tahoma" w:hAnsi="Tahoma" w:cs="Tahoma"/>
          <w:szCs w:val="20"/>
        </w:rPr>
        <w:t>SOS</w:t>
      </w:r>
      <w:r w:rsidRPr="00EB63F9">
        <w:rPr>
          <w:rFonts w:ascii="Tahoma" w:hAnsi="Tahoma" w:cs="Tahoma"/>
          <w:szCs w:val="20"/>
          <w:lang w:val="el-GR"/>
        </w:rPr>
        <w:t xml:space="preserve"> 15900, αστυνομία, νοσοκομεία, κοινωνικές υπηρεσίες, ΜΚΟ κλπ)</w:t>
      </w:r>
    </w:p>
    <w:p w:rsidR="003A2777" w:rsidRDefault="003A2777" w:rsidP="003A2777">
      <w:pPr>
        <w:numPr>
          <w:ilvl w:val="0"/>
          <w:numId w:val="3"/>
        </w:numPr>
        <w:tabs>
          <w:tab w:val="clear" w:pos="644"/>
          <w:tab w:val="left" w:pos="284"/>
        </w:tabs>
        <w:spacing w:line="240" w:lineRule="auto"/>
        <w:ind w:left="284" w:right="-33" w:hanging="284"/>
        <w:rPr>
          <w:rFonts w:ascii="Tahoma" w:hAnsi="Tahoma" w:cs="Tahoma"/>
          <w:szCs w:val="20"/>
          <w:lang w:val="el-GR"/>
        </w:rPr>
      </w:pPr>
      <w:r w:rsidRPr="00EB63F9">
        <w:rPr>
          <w:rFonts w:ascii="Tahoma" w:hAnsi="Tahoma" w:cs="Tahoma"/>
          <w:szCs w:val="20"/>
          <w:lang w:val="el-GR"/>
        </w:rPr>
        <w:t xml:space="preserve">Δικτύωση με τα Κέντρα Κοινότητας </w:t>
      </w:r>
      <w:del w:id="6" w:author="ΞΥΓΚΟΥ ΣΤΑΜΑΤΙΝΑ" w:date="2016-03-22T15:11:00Z">
        <w:r w:rsidRPr="00EB63F9" w:rsidDel="001E3EE4">
          <w:rPr>
            <w:rFonts w:ascii="Tahoma" w:hAnsi="Tahoma" w:cs="Tahoma"/>
            <w:szCs w:val="20"/>
            <w:lang w:val="el-GR"/>
          </w:rPr>
          <w:delText xml:space="preserve">των Δήμων και τα Παραρτήματά </w:delText>
        </w:r>
        <w:r w:rsidDel="001E3EE4">
          <w:rPr>
            <w:rFonts w:ascii="Tahoma" w:hAnsi="Tahoma" w:cs="Tahoma"/>
            <w:szCs w:val="20"/>
            <w:lang w:val="el-GR"/>
          </w:rPr>
          <w:delText>τους</w:delText>
        </w:r>
      </w:del>
      <w:ins w:id="7" w:author="ΞΥΓΚΟΥ ΣΤΑΜΑΤΙΝΑ" w:date="2016-03-22T15:11:00Z">
        <w:r>
          <w:rPr>
            <w:rFonts w:ascii="Tahoma" w:hAnsi="Tahoma" w:cs="Tahoma"/>
            <w:szCs w:val="20"/>
            <w:lang w:val="el-GR"/>
          </w:rPr>
          <w:t>στην Περιφέρεια Πελοποννήσου</w:t>
        </w:r>
      </w:ins>
    </w:p>
    <w:p w:rsidR="003A2777" w:rsidRPr="00EB63F9" w:rsidRDefault="003A2777" w:rsidP="003A2777">
      <w:pPr>
        <w:spacing w:line="240" w:lineRule="auto"/>
        <w:ind w:right="-33"/>
        <w:rPr>
          <w:rFonts w:ascii="Tahoma" w:hAnsi="Tahoma" w:cs="Tahoma"/>
          <w:b/>
          <w:szCs w:val="20"/>
          <w:u w:val="single"/>
          <w:lang w:val="el-GR"/>
        </w:rPr>
      </w:pPr>
    </w:p>
    <w:p w:rsidR="003A2777" w:rsidRPr="003A2777" w:rsidRDefault="003A2777" w:rsidP="003A2777">
      <w:pPr>
        <w:spacing w:line="240" w:lineRule="auto"/>
        <w:ind w:right="-33"/>
        <w:rPr>
          <w:rFonts w:ascii="Tahoma" w:hAnsi="Tahoma" w:cs="Tahoma"/>
          <w:b/>
          <w:szCs w:val="20"/>
          <w:u w:val="single"/>
          <w:lang w:val="el-GR"/>
        </w:rPr>
      </w:pPr>
      <w:r w:rsidRPr="00005F26">
        <w:rPr>
          <w:rFonts w:ascii="Tahoma" w:hAnsi="Tahoma" w:cs="Tahoma"/>
          <w:b/>
          <w:szCs w:val="20"/>
          <w:u w:val="single"/>
          <w:lang w:val="el-GR"/>
        </w:rPr>
        <w:t>4</w:t>
      </w:r>
      <w:r>
        <w:rPr>
          <w:rFonts w:ascii="Tahoma" w:hAnsi="Tahoma" w:cs="Tahoma"/>
          <w:bCs/>
          <w:sz w:val="24"/>
          <w:u w:val="single"/>
          <w:lang w:val="el-GR"/>
        </w:rPr>
        <w:t xml:space="preserve">. </w:t>
      </w:r>
      <w:r w:rsidRPr="00005F26">
        <w:rPr>
          <w:rFonts w:ascii="Tahoma" w:hAnsi="Tahoma" w:cs="Tahoma"/>
          <w:b/>
          <w:szCs w:val="20"/>
          <w:u w:val="single"/>
          <w:lang w:val="el-GR"/>
        </w:rPr>
        <w:t>Δράσεις ενημέρωσης και ευαισθητοποίησης για την πρόληψη και καταπολέμηση της βίας κατά των γυναικών</w:t>
      </w:r>
      <w:r w:rsidRPr="00EB63F9">
        <w:rPr>
          <w:rFonts w:ascii="Tahoma" w:hAnsi="Tahoma" w:cs="Tahoma"/>
          <w:b/>
          <w:szCs w:val="20"/>
          <w:u w:val="single"/>
          <w:lang w:val="el-GR"/>
        </w:rPr>
        <w:t xml:space="preserve"> </w:t>
      </w:r>
      <w:r w:rsidRPr="00EB63F9">
        <w:rPr>
          <w:rFonts w:ascii="Tahoma" w:hAnsi="Tahoma" w:cs="Tahoma"/>
          <w:szCs w:val="20"/>
          <w:lang w:val="el-GR"/>
        </w:rPr>
        <w:t xml:space="preserve">σε συνεργασία με το οριζόντιο σχέδιο δημοσιότητας και ευαισθητοποίησης που υλοποιείται από την ΓΓΙΦ και εντάσσεται στην Πράξη: «Οριζόντιες </w:t>
      </w:r>
      <w:r w:rsidRPr="00EB63F9">
        <w:rPr>
          <w:rFonts w:ascii="Tahoma" w:hAnsi="Tahoma" w:cs="Tahoma"/>
          <w:szCs w:val="20"/>
          <w:lang w:val="el-GR"/>
        </w:rPr>
        <w:lastRenderedPageBreak/>
        <w:t xml:space="preserve">παρεμβάσεις εθνικής εμβέλειας» </w:t>
      </w:r>
      <w:r w:rsidRPr="00EB63F9">
        <w:rPr>
          <w:rFonts w:ascii="Tahoma" w:hAnsi="Tahoma" w:cs="Tahoma"/>
          <w:bCs/>
          <w:szCs w:val="20"/>
          <w:lang w:val="el-GR"/>
        </w:rPr>
        <w:t>για την πρόληψη και καταπολέμηση της βίας κατά των γυναικών</w:t>
      </w:r>
      <w:r>
        <w:rPr>
          <w:rFonts w:ascii="Tahoma" w:hAnsi="Tahoma" w:cs="Tahoma"/>
          <w:bCs/>
          <w:szCs w:val="20"/>
          <w:lang w:val="el-GR"/>
        </w:rPr>
        <w:t>.</w:t>
      </w:r>
    </w:p>
    <w:p w:rsidR="003A2777" w:rsidRPr="00EB63F9" w:rsidRDefault="003A2777" w:rsidP="003A2777">
      <w:pPr>
        <w:tabs>
          <w:tab w:val="left" w:pos="851"/>
        </w:tabs>
        <w:spacing w:line="240" w:lineRule="auto"/>
        <w:ind w:right="-33"/>
        <w:rPr>
          <w:rFonts w:ascii="Tahoma" w:hAnsi="Tahoma" w:cs="Tahoma"/>
          <w:szCs w:val="20"/>
          <w:lang w:val="el-GR"/>
        </w:rPr>
      </w:pPr>
      <w:r w:rsidRPr="00EB63F9">
        <w:rPr>
          <w:rFonts w:ascii="Tahoma" w:hAnsi="Tahoma" w:cs="Tahoma"/>
          <w:szCs w:val="20"/>
          <w:lang w:val="el-GR"/>
        </w:rPr>
        <w:t xml:space="preserve">Στόχος των δράσεων πρόληψης για την αντιμετώπιση της </w:t>
      </w:r>
      <w:proofErr w:type="spellStart"/>
      <w:r w:rsidRPr="00EB63F9">
        <w:rPr>
          <w:rFonts w:ascii="Tahoma" w:hAnsi="Tahoma" w:cs="Tahoma"/>
          <w:szCs w:val="20"/>
          <w:lang w:val="el-GR"/>
        </w:rPr>
        <w:t>έμφυλης</w:t>
      </w:r>
      <w:proofErr w:type="spellEnd"/>
      <w:r w:rsidRPr="00EB63F9">
        <w:rPr>
          <w:rFonts w:ascii="Tahoma" w:hAnsi="Tahoma" w:cs="Tahoma"/>
          <w:szCs w:val="20"/>
          <w:lang w:val="el-GR"/>
        </w:rPr>
        <w:t xml:space="preserve"> βίας κατά των γυναικών και των δράσεων ευαισθητοποίησης του κοινωνικού συνόλου είναι η μηδενική ανοχή της βίας, η έμπρακτη κατοχύρωση του δικαιώματος των γυναικών σε μια ζωή χωρίς βία. Αυτό σημαίνει αφενός ότι η κοινωνία ως σύνολο πρέπει να απορρίψει τη βία και, αφετέρου, ότι το σύνολο των πολιτών θα πρέπει να ενημερωθεί για τους τρόπους αντιμετώπισης της βίας κατά των γυναικών, προκειμένου οι γυναίκες να ενθαρρυνθούν στην αναζήτηση στήριξης και στην αναφορά αλλά και καταγγελία περιπτώσεων βίας, καθώς και να ενδυναμωθούν, ώστε να διαχειρίζονται αποτελεσματικότερα τις καταστάσεις που βιώνουν. </w:t>
      </w:r>
    </w:p>
    <w:p w:rsidR="003A2777" w:rsidRPr="00EB63F9" w:rsidRDefault="003A2777" w:rsidP="003A2777">
      <w:pPr>
        <w:spacing w:line="240" w:lineRule="auto"/>
        <w:rPr>
          <w:rFonts w:ascii="Tahoma" w:hAnsi="Tahoma" w:cs="Tahoma"/>
          <w:szCs w:val="20"/>
          <w:lang w:val="el-GR"/>
        </w:rPr>
      </w:pPr>
      <w:r w:rsidRPr="00EB63F9">
        <w:rPr>
          <w:rFonts w:ascii="Tahoma" w:hAnsi="Tahoma" w:cs="Tahoma"/>
          <w:szCs w:val="20"/>
          <w:lang w:val="el-GR"/>
        </w:rPr>
        <w:t xml:space="preserve">Παράλληλα, πρέπει να δοθεί ιδιαίτερη προσοχή στην ευαισθητοποίηση ειδικών ομάδων του πληθυσμού, οι οποίες είτε απειλούνται από βία, είτε έρχονται σε επαφή με θύματα βίας. Στην περίπτωση αυτή, έχει εξαιρετική σημασία οι ειδικές αυτές ομάδες να είναι σε θέση να αναγνωρίσουν ή/και να διαγνώσουν την κακοποίηση, καθώς και να προσφέρουν στις γυναίκες-θύματα την κατάλληλη υποστήριξη ή/και να τις παραπέμψουν στις αρμόδιες υπηρεσίες. </w:t>
      </w:r>
    </w:p>
    <w:p w:rsidR="003A2777" w:rsidRPr="00EB63F9" w:rsidRDefault="003A2777" w:rsidP="003A2777">
      <w:pPr>
        <w:tabs>
          <w:tab w:val="left" w:pos="851"/>
        </w:tabs>
        <w:spacing w:line="240" w:lineRule="auto"/>
        <w:ind w:right="-33"/>
        <w:rPr>
          <w:rFonts w:ascii="Tahoma" w:hAnsi="Tahoma" w:cs="Tahoma"/>
          <w:szCs w:val="20"/>
          <w:lang w:val="el-GR"/>
        </w:rPr>
      </w:pPr>
      <w:r w:rsidRPr="00EB63F9">
        <w:rPr>
          <w:rFonts w:ascii="Tahoma" w:hAnsi="Tahoma" w:cs="Tahoma"/>
          <w:szCs w:val="20"/>
          <w:lang w:val="el-GR"/>
        </w:rPr>
        <w:t>Ενδεικτικά, αναφέρονται οι κάτωθι δράσεις:</w:t>
      </w:r>
    </w:p>
    <w:p w:rsidR="003A2777" w:rsidRPr="00EB63F9" w:rsidRDefault="003A2777" w:rsidP="003A2777">
      <w:pPr>
        <w:numPr>
          <w:ilvl w:val="0"/>
          <w:numId w:val="3"/>
        </w:numPr>
        <w:tabs>
          <w:tab w:val="clear" w:pos="644"/>
          <w:tab w:val="left" w:pos="-3780"/>
        </w:tabs>
        <w:spacing w:line="240" w:lineRule="auto"/>
        <w:ind w:left="360" w:right="-33"/>
        <w:rPr>
          <w:rFonts w:ascii="Tahoma" w:hAnsi="Tahoma" w:cs="Tahoma"/>
          <w:szCs w:val="20"/>
          <w:lang w:val="el-GR"/>
        </w:rPr>
      </w:pPr>
      <w:r w:rsidRPr="00EB63F9">
        <w:rPr>
          <w:rFonts w:ascii="Tahoma" w:hAnsi="Tahoma" w:cs="Tahoma"/>
          <w:szCs w:val="20"/>
          <w:lang w:val="el-GR"/>
        </w:rPr>
        <w:t>Δράσεις ευαισθητοποίησης της τοπικής κοινότητας και του ευρύτερου κοινού.</w:t>
      </w:r>
    </w:p>
    <w:p w:rsidR="003A2777" w:rsidRPr="00EB63F9" w:rsidRDefault="003A2777" w:rsidP="003A2777">
      <w:pPr>
        <w:numPr>
          <w:ilvl w:val="0"/>
          <w:numId w:val="3"/>
        </w:numPr>
        <w:tabs>
          <w:tab w:val="clear" w:pos="644"/>
          <w:tab w:val="left" w:pos="-3780"/>
        </w:tabs>
        <w:spacing w:line="240" w:lineRule="auto"/>
        <w:ind w:left="360" w:right="-33"/>
        <w:rPr>
          <w:rFonts w:ascii="Tahoma" w:hAnsi="Tahoma" w:cs="Tahoma"/>
          <w:szCs w:val="20"/>
          <w:lang w:val="el-GR"/>
        </w:rPr>
      </w:pPr>
      <w:r w:rsidRPr="00EB63F9">
        <w:rPr>
          <w:rFonts w:ascii="Tahoma" w:hAnsi="Tahoma" w:cs="Tahoma"/>
          <w:szCs w:val="20"/>
          <w:lang w:val="el-GR"/>
        </w:rPr>
        <w:t xml:space="preserve">Δράσεις ευαισθητοποίησης με κοινό-στόχο τις γυναίκες – θύματα βίας. </w:t>
      </w:r>
    </w:p>
    <w:p w:rsidR="003A2777" w:rsidRPr="00EB63F9" w:rsidRDefault="003A2777" w:rsidP="003A2777">
      <w:pPr>
        <w:numPr>
          <w:ilvl w:val="0"/>
          <w:numId w:val="3"/>
        </w:numPr>
        <w:tabs>
          <w:tab w:val="clear" w:pos="644"/>
          <w:tab w:val="left" w:pos="-3780"/>
        </w:tabs>
        <w:spacing w:line="240" w:lineRule="auto"/>
        <w:ind w:left="360" w:right="-33"/>
        <w:rPr>
          <w:rFonts w:ascii="Tahoma" w:hAnsi="Tahoma" w:cs="Tahoma"/>
          <w:szCs w:val="20"/>
          <w:lang w:val="el-GR"/>
        </w:rPr>
      </w:pPr>
      <w:r w:rsidRPr="00EB63F9">
        <w:rPr>
          <w:rFonts w:ascii="Tahoma" w:hAnsi="Tahoma" w:cs="Tahoma"/>
          <w:szCs w:val="20"/>
          <w:lang w:val="el-GR"/>
        </w:rPr>
        <w:t>Δράσεις ευαισθητοποίησης με κοινό-στόχο τους/τις επαγγελματίες δημόσιων φορέων και των ΜΚΟ.</w:t>
      </w:r>
    </w:p>
    <w:p w:rsidR="003A2777" w:rsidRPr="00EB63F9" w:rsidRDefault="003A2777" w:rsidP="003A2777">
      <w:pPr>
        <w:numPr>
          <w:ilvl w:val="0"/>
          <w:numId w:val="3"/>
        </w:numPr>
        <w:tabs>
          <w:tab w:val="clear" w:pos="644"/>
          <w:tab w:val="left" w:pos="-3780"/>
        </w:tabs>
        <w:spacing w:line="240" w:lineRule="auto"/>
        <w:ind w:left="360" w:right="-33"/>
        <w:rPr>
          <w:rFonts w:ascii="Tahoma" w:hAnsi="Tahoma" w:cs="Tahoma"/>
          <w:szCs w:val="20"/>
          <w:lang w:val="el-GR"/>
        </w:rPr>
      </w:pPr>
      <w:r w:rsidRPr="00EB63F9">
        <w:rPr>
          <w:rFonts w:ascii="Tahoma" w:hAnsi="Tahoma" w:cs="Tahoma"/>
          <w:szCs w:val="20"/>
          <w:lang w:val="el-GR"/>
        </w:rPr>
        <w:t>Δράσεις ευαισθητοποίησης της εκπαιδευτικής κοινότητας.</w:t>
      </w:r>
    </w:p>
    <w:p w:rsidR="003A2777" w:rsidRPr="00EB63F9" w:rsidRDefault="003A2777" w:rsidP="003A2777">
      <w:pPr>
        <w:numPr>
          <w:ilvl w:val="0"/>
          <w:numId w:val="3"/>
        </w:numPr>
        <w:tabs>
          <w:tab w:val="clear" w:pos="644"/>
          <w:tab w:val="left" w:pos="-3780"/>
        </w:tabs>
        <w:spacing w:line="240" w:lineRule="auto"/>
        <w:ind w:left="360" w:right="-33"/>
        <w:rPr>
          <w:rFonts w:ascii="Tahoma" w:hAnsi="Tahoma" w:cs="Tahoma"/>
          <w:szCs w:val="20"/>
          <w:lang w:val="el-GR"/>
        </w:rPr>
      </w:pPr>
      <w:r w:rsidRPr="00EB63F9">
        <w:rPr>
          <w:rFonts w:ascii="Tahoma" w:hAnsi="Tahoma" w:cs="Tahoma"/>
          <w:szCs w:val="20"/>
          <w:lang w:val="el-GR"/>
        </w:rPr>
        <w:t>Δράσεις ευαισθητοποίησης και ανάπτυξη συνεργασιών με επαγγελματίες των ΜΜΕ.</w:t>
      </w:r>
    </w:p>
    <w:p w:rsidR="003A2777" w:rsidRPr="00005F26" w:rsidRDefault="003A2777" w:rsidP="003A2777">
      <w:pPr>
        <w:numPr>
          <w:ilvl w:val="0"/>
          <w:numId w:val="3"/>
        </w:numPr>
        <w:tabs>
          <w:tab w:val="clear" w:pos="644"/>
          <w:tab w:val="left" w:pos="-3780"/>
        </w:tabs>
        <w:spacing w:line="240" w:lineRule="auto"/>
        <w:ind w:left="360" w:right="-33"/>
        <w:rPr>
          <w:rFonts w:ascii="Tahoma" w:hAnsi="Tahoma" w:cs="Tahoma"/>
          <w:szCs w:val="20"/>
          <w:lang w:val="el-GR"/>
        </w:rPr>
      </w:pPr>
      <w:r w:rsidRPr="00EB63F9">
        <w:rPr>
          <w:rFonts w:ascii="Tahoma" w:hAnsi="Tahoma" w:cs="Tahoma"/>
          <w:szCs w:val="20"/>
          <w:lang w:val="el-GR"/>
        </w:rPr>
        <w:t xml:space="preserve">Δράσεις ευαισθητοποίησης με κοινό-στόχο τον αντρικό πληθυσμό κάθε ηλικίας </w:t>
      </w:r>
    </w:p>
    <w:p w:rsidR="003A2777" w:rsidRDefault="003A2777" w:rsidP="003A2777">
      <w:pPr>
        <w:tabs>
          <w:tab w:val="left" w:pos="-3780"/>
        </w:tabs>
        <w:spacing w:line="240" w:lineRule="auto"/>
        <w:ind w:right="-33"/>
        <w:rPr>
          <w:rFonts w:ascii="Tahoma" w:hAnsi="Tahoma" w:cs="Tahoma"/>
          <w:szCs w:val="20"/>
          <w:lang w:val="el-GR"/>
        </w:rPr>
      </w:pPr>
      <w:r w:rsidRPr="00EB63F9">
        <w:rPr>
          <w:rFonts w:ascii="Tahoma" w:hAnsi="Tahoma" w:cs="Tahoma"/>
          <w:szCs w:val="20"/>
          <w:lang w:val="el-GR"/>
        </w:rPr>
        <w:t xml:space="preserve">Οι δράσεις στόχο έχουν κυρίως, την προαγωγή του σεβασμού των ανθρωπίνων δικαιωμάτων των γυναικών και των παιδιών τους,  την καταπολέμηση των στερεότυπων που ανέχονται κι αναπαράγουν τη βία, αλλά και τη διάχυση της πληροφόρησης για τις υπάρχουσες δομές στήριξης και προστασίας των γυναικών θυμάτων </w:t>
      </w:r>
      <w:proofErr w:type="spellStart"/>
      <w:r w:rsidRPr="00EB63F9">
        <w:rPr>
          <w:rFonts w:ascii="Tahoma" w:hAnsi="Tahoma" w:cs="Tahoma"/>
          <w:szCs w:val="20"/>
          <w:lang w:val="el-GR"/>
        </w:rPr>
        <w:t>έμφυλης</w:t>
      </w:r>
      <w:proofErr w:type="spellEnd"/>
      <w:r w:rsidRPr="00EB63F9">
        <w:rPr>
          <w:rFonts w:ascii="Tahoma" w:hAnsi="Tahoma" w:cs="Tahoma"/>
          <w:szCs w:val="20"/>
          <w:lang w:val="el-GR"/>
        </w:rPr>
        <w:t xml:space="preserve"> βίας</w:t>
      </w:r>
      <w:r>
        <w:rPr>
          <w:rFonts w:ascii="Tahoma" w:hAnsi="Tahoma" w:cs="Tahoma"/>
          <w:szCs w:val="20"/>
          <w:lang w:val="el-GR"/>
        </w:rPr>
        <w:t>.</w:t>
      </w:r>
    </w:p>
    <w:p w:rsidR="003A2777" w:rsidRDefault="003A2777" w:rsidP="003A2777">
      <w:pPr>
        <w:pStyle w:val="3"/>
        <w:spacing w:before="120" w:after="120" w:line="240" w:lineRule="auto"/>
        <w:rPr>
          <w:rFonts w:ascii="Tahoma" w:hAnsi="Tahoma" w:cs="Tahoma"/>
          <w:bCs w:val="0"/>
          <w:sz w:val="20"/>
          <w:szCs w:val="20"/>
          <w:u w:val="single"/>
          <w:lang w:val="el-GR"/>
        </w:rPr>
      </w:pPr>
      <w:bookmarkStart w:id="8" w:name="_Toc252397229"/>
    </w:p>
    <w:p w:rsidR="003A2777" w:rsidRPr="00EB63F9" w:rsidRDefault="003A2777" w:rsidP="003A2777">
      <w:pPr>
        <w:pStyle w:val="3"/>
        <w:spacing w:before="120" w:after="120" w:line="240" w:lineRule="auto"/>
        <w:rPr>
          <w:rFonts w:ascii="Tahoma" w:hAnsi="Tahoma" w:cs="Tahoma"/>
          <w:bCs w:val="0"/>
          <w:sz w:val="20"/>
          <w:szCs w:val="20"/>
          <w:u w:val="single"/>
          <w:lang w:val="el-GR"/>
        </w:rPr>
      </w:pPr>
      <w:r w:rsidRPr="00EB63F9">
        <w:rPr>
          <w:rFonts w:ascii="Tahoma" w:hAnsi="Tahoma" w:cs="Tahoma"/>
          <w:bCs w:val="0"/>
          <w:sz w:val="20"/>
          <w:szCs w:val="20"/>
          <w:u w:val="single"/>
          <w:lang w:val="el-GR"/>
        </w:rPr>
        <w:t>5. Υποδομές και εξοπλισμός</w:t>
      </w:r>
      <w:bookmarkEnd w:id="8"/>
    </w:p>
    <w:p w:rsidR="003A2777" w:rsidRPr="00EB63F9" w:rsidRDefault="003A2777" w:rsidP="003A2777">
      <w:pPr>
        <w:spacing w:line="240" w:lineRule="auto"/>
        <w:rPr>
          <w:rFonts w:ascii="Tahoma" w:hAnsi="Tahoma" w:cs="Tahoma"/>
          <w:szCs w:val="20"/>
          <w:lang w:val="el-GR"/>
        </w:rPr>
      </w:pPr>
      <w:r w:rsidRPr="00EB63F9">
        <w:rPr>
          <w:rFonts w:ascii="Tahoma" w:hAnsi="Tahoma" w:cs="Tahoma"/>
          <w:szCs w:val="20"/>
          <w:lang w:val="el-GR"/>
        </w:rPr>
        <w:t xml:space="preserve">Οι δομές στεγάζονται στις υπάρχουσες κτιριακές υποδομές με τον υπάρχοντα εξοπλισμό. Σε περίπτωση μετεγκατάστασης το Συμβουλευτικό Κέντρο θα πρέπει να συνεχίσει να διαθέτει κτιριακή υποδομή συνολικής επιφάνειας τουλάχιστον 60 </w:t>
      </w:r>
      <w:proofErr w:type="spellStart"/>
      <w:r w:rsidRPr="00EB63F9">
        <w:rPr>
          <w:rFonts w:ascii="Tahoma" w:hAnsi="Tahoma" w:cs="Tahoma"/>
          <w:szCs w:val="20"/>
          <w:lang w:val="el-GR"/>
        </w:rPr>
        <w:t>τ.μ</w:t>
      </w:r>
      <w:proofErr w:type="spellEnd"/>
      <w:r w:rsidRPr="00EB63F9">
        <w:rPr>
          <w:rFonts w:ascii="Tahoma" w:hAnsi="Tahoma" w:cs="Tahoma"/>
          <w:szCs w:val="20"/>
          <w:lang w:val="el-GR"/>
        </w:rPr>
        <w:t xml:space="preserve">. σε </w:t>
      </w:r>
      <w:r w:rsidRPr="00EB63F9">
        <w:rPr>
          <w:rFonts w:ascii="Tahoma" w:hAnsi="Tahoma" w:cs="Tahoma"/>
          <w:b/>
          <w:szCs w:val="20"/>
          <w:lang w:val="el-GR"/>
        </w:rPr>
        <w:t>κεντρικό σημείο της πόλης με εύκολη πρόσβαση</w:t>
      </w:r>
      <w:r w:rsidRPr="00EB63F9">
        <w:rPr>
          <w:rFonts w:ascii="Tahoma" w:hAnsi="Tahoma" w:cs="Tahoma"/>
          <w:szCs w:val="20"/>
          <w:lang w:val="el-GR"/>
        </w:rPr>
        <w:t xml:space="preserve"> (π.χ. μέσα συγκοινωνίας), ενώ θα πρέπει να διαθέτει δυνατότητα πρόσβασης /διευκολύνσεις </w:t>
      </w:r>
      <w:proofErr w:type="spellStart"/>
      <w:r w:rsidRPr="00EB63F9">
        <w:rPr>
          <w:rFonts w:ascii="Tahoma" w:hAnsi="Tahoma" w:cs="Tahoma"/>
          <w:szCs w:val="20"/>
          <w:lang w:val="el-GR"/>
        </w:rPr>
        <w:t>ΑμεΑ</w:t>
      </w:r>
      <w:proofErr w:type="spellEnd"/>
      <w:r w:rsidRPr="00EB63F9">
        <w:rPr>
          <w:rFonts w:ascii="Tahoma" w:hAnsi="Tahoma" w:cs="Tahoma"/>
          <w:szCs w:val="20"/>
          <w:lang w:val="el-GR"/>
        </w:rPr>
        <w:t>. Αναλυτικότερα, το Συμβουλευτικό Κέντρο πρέπει να διαθέτει τουλάχιστον τα κάτωθι:</w:t>
      </w:r>
    </w:p>
    <w:p w:rsidR="003A2777" w:rsidRPr="00EB63F9" w:rsidRDefault="003A2777" w:rsidP="003A2777">
      <w:pPr>
        <w:numPr>
          <w:ilvl w:val="0"/>
          <w:numId w:val="2"/>
        </w:numPr>
        <w:tabs>
          <w:tab w:val="clear" w:pos="720"/>
        </w:tabs>
        <w:spacing w:line="240" w:lineRule="auto"/>
        <w:ind w:left="360"/>
        <w:rPr>
          <w:rFonts w:ascii="Tahoma" w:hAnsi="Tahoma" w:cs="Tahoma"/>
          <w:szCs w:val="20"/>
          <w:lang w:val="el-GR"/>
        </w:rPr>
      </w:pPr>
      <w:r w:rsidRPr="00EB63F9">
        <w:rPr>
          <w:rFonts w:ascii="Tahoma" w:hAnsi="Tahoma" w:cs="Tahoma"/>
          <w:szCs w:val="20"/>
          <w:lang w:val="el-GR"/>
        </w:rPr>
        <w:t xml:space="preserve">Χώρο υποδοχής- χώρο βραχυπρόθεσμης παραμονής των παιδιών </w:t>
      </w:r>
    </w:p>
    <w:p w:rsidR="003A2777" w:rsidRPr="00EB63F9" w:rsidRDefault="003A2777" w:rsidP="003A2777">
      <w:pPr>
        <w:numPr>
          <w:ilvl w:val="0"/>
          <w:numId w:val="2"/>
        </w:numPr>
        <w:tabs>
          <w:tab w:val="clear" w:pos="720"/>
        </w:tabs>
        <w:spacing w:line="240" w:lineRule="auto"/>
        <w:ind w:left="360"/>
        <w:rPr>
          <w:rFonts w:ascii="Tahoma" w:hAnsi="Tahoma" w:cs="Tahoma"/>
          <w:szCs w:val="20"/>
          <w:lang w:val="el-GR"/>
        </w:rPr>
      </w:pPr>
      <w:r w:rsidRPr="00EB63F9">
        <w:rPr>
          <w:rFonts w:ascii="Tahoma" w:hAnsi="Tahoma" w:cs="Tahoma"/>
          <w:szCs w:val="20"/>
          <w:lang w:val="el-GR"/>
        </w:rPr>
        <w:t xml:space="preserve">Χώρους για ατομικές συνεδρίες ή και ομαδικές συνεδρίες. </w:t>
      </w:r>
    </w:p>
    <w:p w:rsidR="003A2777" w:rsidRPr="00EB63F9" w:rsidRDefault="003A2777" w:rsidP="003A2777">
      <w:pPr>
        <w:numPr>
          <w:ilvl w:val="0"/>
          <w:numId w:val="2"/>
        </w:numPr>
        <w:tabs>
          <w:tab w:val="clear" w:pos="720"/>
        </w:tabs>
        <w:spacing w:line="240" w:lineRule="auto"/>
        <w:ind w:left="360"/>
        <w:rPr>
          <w:rFonts w:ascii="Tahoma" w:hAnsi="Tahoma" w:cs="Tahoma"/>
          <w:szCs w:val="20"/>
          <w:lang w:val="el-GR"/>
        </w:rPr>
      </w:pPr>
      <w:r w:rsidRPr="00EB63F9">
        <w:rPr>
          <w:rFonts w:ascii="Tahoma" w:hAnsi="Tahoma" w:cs="Tahoma"/>
          <w:szCs w:val="20"/>
          <w:lang w:val="el-GR"/>
        </w:rPr>
        <w:t xml:space="preserve">WC/ράμπες </w:t>
      </w:r>
      <w:proofErr w:type="spellStart"/>
      <w:r w:rsidRPr="00EB63F9">
        <w:rPr>
          <w:rFonts w:ascii="Tahoma" w:hAnsi="Tahoma" w:cs="Tahoma"/>
          <w:szCs w:val="20"/>
          <w:lang w:val="el-GR"/>
        </w:rPr>
        <w:t>ΑμεΑ</w:t>
      </w:r>
      <w:proofErr w:type="spellEnd"/>
    </w:p>
    <w:p w:rsidR="003A2777" w:rsidRPr="00EB63F9" w:rsidRDefault="003A2777" w:rsidP="003A2777">
      <w:pPr>
        <w:spacing w:line="240" w:lineRule="auto"/>
        <w:rPr>
          <w:rFonts w:ascii="Tahoma" w:hAnsi="Tahoma" w:cs="Tahoma"/>
          <w:szCs w:val="20"/>
          <w:lang w:val="el-GR"/>
        </w:rPr>
      </w:pPr>
      <w:r w:rsidRPr="00EB63F9">
        <w:rPr>
          <w:rFonts w:ascii="Tahoma" w:hAnsi="Tahoma" w:cs="Tahoma"/>
          <w:lang w:val="el-GR"/>
        </w:rPr>
        <w:t>Για την παροχή των υπηρεσιών θα πρέπει να υπάρχουν τουλάχιστον ισάριθμες θέσεις εργασίας με την προηγούμενη προγραμματική περίοδο 2007-2013 (με αντίστοιχα γραφεία, βιβλιοθήκες, καθίσματα εργασίας και επισκεπτών, Η/Υ και σχετικό εξοπλισμό, καθώς και σύνδεση με το διαδίκτυο). Ο χώρος θα πρέπει να διαθέτει επαρκή εξοπλισμό τηλεπικοινωνιών, καθώς και σύστημα κλιματισμού, θέρμανσης και πυρασφάλειας.</w:t>
      </w:r>
      <w:bookmarkStart w:id="9" w:name="_Toc252397230"/>
    </w:p>
    <w:p w:rsidR="003A2777" w:rsidRDefault="003A2777" w:rsidP="003A2777">
      <w:pPr>
        <w:pStyle w:val="3"/>
        <w:spacing w:before="120" w:after="120" w:line="240" w:lineRule="auto"/>
        <w:rPr>
          <w:rFonts w:ascii="Tahoma" w:hAnsi="Tahoma" w:cs="Tahoma"/>
          <w:bCs w:val="0"/>
          <w:sz w:val="20"/>
          <w:szCs w:val="20"/>
          <w:u w:val="single"/>
          <w:lang w:val="el-GR"/>
        </w:rPr>
      </w:pPr>
    </w:p>
    <w:p w:rsidR="003A2777" w:rsidRPr="00EB63F9" w:rsidRDefault="003A2777" w:rsidP="003A2777">
      <w:pPr>
        <w:pStyle w:val="3"/>
        <w:spacing w:before="120" w:after="120" w:line="240" w:lineRule="auto"/>
        <w:rPr>
          <w:rFonts w:ascii="Tahoma" w:hAnsi="Tahoma" w:cs="Tahoma"/>
          <w:bCs w:val="0"/>
          <w:sz w:val="20"/>
          <w:szCs w:val="20"/>
          <w:u w:val="single"/>
          <w:lang w:val="el-GR"/>
        </w:rPr>
      </w:pPr>
      <w:r w:rsidRPr="00EB63F9">
        <w:rPr>
          <w:rFonts w:ascii="Tahoma" w:hAnsi="Tahoma" w:cs="Tahoma"/>
          <w:bCs w:val="0"/>
          <w:sz w:val="20"/>
          <w:szCs w:val="20"/>
          <w:u w:val="single"/>
          <w:lang w:val="el-GR"/>
        </w:rPr>
        <w:t>6</w:t>
      </w:r>
      <w:r>
        <w:rPr>
          <w:rFonts w:ascii="Tahoma" w:hAnsi="Tahoma" w:cs="Tahoma"/>
          <w:bCs w:val="0"/>
          <w:sz w:val="20"/>
          <w:szCs w:val="20"/>
          <w:u w:val="single"/>
          <w:lang w:val="el-GR"/>
        </w:rPr>
        <w:t xml:space="preserve">. </w:t>
      </w:r>
      <w:r w:rsidRPr="00EB63F9">
        <w:rPr>
          <w:rFonts w:ascii="Tahoma" w:hAnsi="Tahoma" w:cs="Tahoma"/>
          <w:bCs w:val="0"/>
          <w:sz w:val="20"/>
          <w:szCs w:val="20"/>
          <w:u w:val="single"/>
          <w:lang w:val="el-GR"/>
        </w:rPr>
        <w:t>Στελέχωση</w:t>
      </w:r>
      <w:bookmarkEnd w:id="9"/>
      <w:r>
        <w:rPr>
          <w:rFonts w:ascii="Tahoma" w:hAnsi="Tahoma" w:cs="Tahoma"/>
          <w:bCs w:val="0"/>
          <w:sz w:val="20"/>
          <w:szCs w:val="20"/>
          <w:u w:val="single"/>
          <w:lang w:val="el-GR"/>
        </w:rPr>
        <w:t xml:space="preserve"> </w:t>
      </w:r>
      <w:r w:rsidRPr="00EB63F9">
        <w:rPr>
          <w:rFonts w:ascii="Tahoma" w:hAnsi="Tahoma" w:cs="Tahoma"/>
          <w:bCs w:val="0"/>
          <w:sz w:val="20"/>
          <w:szCs w:val="20"/>
          <w:u w:val="single"/>
          <w:lang w:val="el-GR"/>
        </w:rPr>
        <w:t>Συμβουλευτικού Κέντρου</w:t>
      </w:r>
    </w:p>
    <w:p w:rsidR="003A2777" w:rsidRPr="001D2FC7" w:rsidRDefault="003A2777" w:rsidP="003A2777">
      <w:pPr>
        <w:spacing w:line="240" w:lineRule="auto"/>
        <w:rPr>
          <w:rFonts w:ascii="Tahoma" w:hAnsi="Tahoma" w:cs="Tahoma"/>
          <w:szCs w:val="20"/>
          <w:lang w:val="el-GR"/>
        </w:rPr>
      </w:pPr>
      <w:r w:rsidRPr="001D2FC7">
        <w:rPr>
          <w:rFonts w:ascii="Tahoma" w:hAnsi="Tahoma" w:cs="Tahoma"/>
          <w:szCs w:val="20"/>
          <w:lang w:val="el-GR"/>
        </w:rPr>
        <w:t>Το Συμβουλευτικό Κέντρο συνεχίζει να χρηματοδοτείται για τη λειτουργία του με το υπάρχον προσωπικό. Σε κάθε περίπτωση σε κάθε Συμβουλευτικό Κέντρο απασχολούνται κατ’ ελάχιστο</w:t>
      </w:r>
      <w:r>
        <w:rPr>
          <w:rFonts w:ascii="Tahoma" w:hAnsi="Tahoma" w:cs="Tahoma"/>
          <w:szCs w:val="20"/>
          <w:lang w:val="el-GR"/>
        </w:rPr>
        <w:t xml:space="preserve"> τρία</w:t>
      </w:r>
      <w:r w:rsidRPr="001D2FC7">
        <w:rPr>
          <w:rFonts w:ascii="Tahoma" w:hAnsi="Tahoma" w:cs="Tahoma"/>
          <w:szCs w:val="20"/>
          <w:lang w:val="el-GR"/>
        </w:rPr>
        <w:t xml:space="preserve"> </w:t>
      </w:r>
      <w:r>
        <w:rPr>
          <w:rFonts w:ascii="Tahoma" w:hAnsi="Tahoma" w:cs="Tahoma"/>
          <w:szCs w:val="20"/>
          <w:lang w:val="el-GR"/>
        </w:rPr>
        <w:t>(</w:t>
      </w:r>
      <w:r w:rsidRPr="001D2FC7">
        <w:rPr>
          <w:rFonts w:ascii="Tahoma" w:hAnsi="Tahoma" w:cs="Tahoma"/>
          <w:szCs w:val="20"/>
          <w:lang w:val="el-GR"/>
        </w:rPr>
        <w:t>3</w:t>
      </w:r>
      <w:r>
        <w:rPr>
          <w:rFonts w:ascii="Tahoma" w:hAnsi="Tahoma" w:cs="Tahoma"/>
          <w:szCs w:val="20"/>
          <w:lang w:val="el-GR"/>
        </w:rPr>
        <w:t>)</w:t>
      </w:r>
      <w:r w:rsidRPr="001D2FC7">
        <w:rPr>
          <w:rFonts w:ascii="Tahoma" w:hAnsi="Tahoma" w:cs="Tahoma"/>
          <w:szCs w:val="20"/>
          <w:lang w:val="el-GR"/>
        </w:rPr>
        <w:t xml:space="preserve"> στελέχη. Σε περίπτωση που το Συμβουλευτικό Κέντρο δεν πληροί τον απαιτούμενο </w:t>
      </w:r>
      <w:r w:rsidRPr="001D2FC7">
        <w:rPr>
          <w:rFonts w:ascii="Tahoma" w:hAnsi="Tahoma" w:cs="Tahoma"/>
          <w:szCs w:val="20"/>
          <w:lang w:val="el-GR"/>
        </w:rPr>
        <w:lastRenderedPageBreak/>
        <w:t xml:space="preserve">ελάχιστο αριθμό στελεχών, ο Δυνητικός Δικαιούχος δεσμεύεται να προχωρήσει στην πλήρωση των κενών θέσεων σύμφωνα με το ισχύον θεσμικό πλαίσιο.   </w:t>
      </w:r>
    </w:p>
    <w:p w:rsidR="003A2777" w:rsidRPr="00F23F8C" w:rsidRDefault="003A2777" w:rsidP="003A2777">
      <w:pPr>
        <w:spacing w:line="240" w:lineRule="auto"/>
        <w:rPr>
          <w:rFonts w:ascii="Tahoma" w:hAnsi="Tahoma" w:cs="Tahoma"/>
          <w:szCs w:val="20"/>
          <w:lang w:val="el-GR"/>
        </w:rPr>
      </w:pPr>
      <w:r w:rsidRPr="001D2FC7">
        <w:rPr>
          <w:rFonts w:ascii="Tahoma" w:hAnsi="Tahoma" w:cs="Tahoma"/>
          <w:szCs w:val="20"/>
          <w:lang w:val="el-GR"/>
        </w:rPr>
        <w:t>Για την εύρυθμη και την πλέον αποτελεσματική λειτουργία του προτείνεται η στελέχωσή του με τις ακόλουθες ειδικότητες:</w:t>
      </w:r>
    </w:p>
    <w:p w:rsidR="003A2777" w:rsidRPr="00EB63F9" w:rsidRDefault="003A2777" w:rsidP="003A2777">
      <w:pPr>
        <w:pStyle w:val="30"/>
        <w:numPr>
          <w:ilvl w:val="0"/>
          <w:numId w:val="1"/>
        </w:numPr>
        <w:tabs>
          <w:tab w:val="clear" w:pos="720"/>
        </w:tabs>
        <w:spacing w:line="240" w:lineRule="auto"/>
        <w:ind w:left="360"/>
        <w:rPr>
          <w:rFonts w:ascii="Tahoma" w:hAnsi="Tahoma" w:cs="Tahoma"/>
          <w:sz w:val="20"/>
          <w:szCs w:val="20"/>
          <w:lang w:val="el-GR"/>
        </w:rPr>
      </w:pPr>
      <w:r>
        <w:rPr>
          <w:rFonts w:ascii="Tahoma" w:hAnsi="Tahoma" w:cs="Tahoma"/>
          <w:sz w:val="20"/>
          <w:szCs w:val="20"/>
          <w:lang w:val="el-GR"/>
        </w:rPr>
        <w:t xml:space="preserve">1 </w:t>
      </w:r>
      <w:r w:rsidRPr="00EB63F9">
        <w:rPr>
          <w:rFonts w:ascii="Tahoma" w:hAnsi="Tahoma" w:cs="Tahoma"/>
          <w:sz w:val="20"/>
          <w:szCs w:val="20"/>
          <w:lang w:val="el-GR"/>
        </w:rPr>
        <w:t>ΠΕ ή ΤΕ Κοινωνικών Λειτουργών με εμπειρία ενός τουλάχιστον έτους στην παροχή υπηρεσιών ψυχοκοινωνικής υποστήριξης ή/και συμβουλευτικής σε γυναίκες / γυναίκες θύματα βίας.</w:t>
      </w:r>
    </w:p>
    <w:p w:rsidR="003A2777" w:rsidRPr="00EB63F9" w:rsidRDefault="003A2777" w:rsidP="003A2777">
      <w:pPr>
        <w:pStyle w:val="30"/>
        <w:numPr>
          <w:ilvl w:val="0"/>
          <w:numId w:val="1"/>
        </w:numPr>
        <w:tabs>
          <w:tab w:val="clear" w:pos="720"/>
        </w:tabs>
        <w:spacing w:line="240" w:lineRule="auto"/>
        <w:ind w:left="360"/>
        <w:rPr>
          <w:rFonts w:ascii="Tahoma" w:hAnsi="Tahoma" w:cs="Tahoma"/>
          <w:sz w:val="20"/>
          <w:szCs w:val="20"/>
          <w:lang w:val="el-GR"/>
        </w:rPr>
      </w:pPr>
      <w:r>
        <w:rPr>
          <w:rFonts w:ascii="Tahoma" w:hAnsi="Tahoma" w:cs="Tahoma"/>
          <w:sz w:val="20"/>
          <w:szCs w:val="20"/>
          <w:lang w:val="el-GR"/>
        </w:rPr>
        <w:t xml:space="preserve">1 </w:t>
      </w:r>
      <w:r w:rsidRPr="00EB63F9">
        <w:rPr>
          <w:rFonts w:ascii="Tahoma" w:hAnsi="Tahoma" w:cs="Tahoma"/>
          <w:sz w:val="20"/>
          <w:szCs w:val="20"/>
          <w:lang w:val="el-GR"/>
        </w:rPr>
        <w:t>ΠΕ Ψυχολόγων με εξειδικευμένη εμπειρία ενός τουλάχιστον έτους στην παροχή υπηρεσιών ψυχοκοινωνικής υποστήριξης ή/και συμβουλευτικής σε γυναίκες / γυναίκες θύματα βίας.</w:t>
      </w:r>
    </w:p>
    <w:p w:rsidR="003A2777" w:rsidRPr="00EB63F9" w:rsidRDefault="003A2777" w:rsidP="003A2777">
      <w:pPr>
        <w:pStyle w:val="30"/>
        <w:numPr>
          <w:ilvl w:val="0"/>
          <w:numId w:val="1"/>
        </w:numPr>
        <w:tabs>
          <w:tab w:val="clear" w:pos="720"/>
        </w:tabs>
        <w:spacing w:line="240" w:lineRule="auto"/>
        <w:ind w:left="360"/>
        <w:rPr>
          <w:rFonts w:ascii="Tahoma" w:hAnsi="Tahoma" w:cs="Tahoma"/>
          <w:sz w:val="20"/>
          <w:szCs w:val="20"/>
          <w:lang w:val="el-GR"/>
        </w:rPr>
      </w:pPr>
      <w:r>
        <w:rPr>
          <w:rFonts w:ascii="Tahoma" w:hAnsi="Tahoma" w:cs="Tahoma"/>
          <w:sz w:val="20"/>
          <w:szCs w:val="20"/>
          <w:lang w:val="el-GR"/>
        </w:rPr>
        <w:t xml:space="preserve">1 </w:t>
      </w:r>
      <w:r w:rsidRPr="00EB63F9">
        <w:rPr>
          <w:rFonts w:ascii="Tahoma" w:hAnsi="Tahoma" w:cs="Tahoma"/>
          <w:sz w:val="20"/>
          <w:szCs w:val="20"/>
          <w:lang w:val="el-GR"/>
        </w:rPr>
        <w:t xml:space="preserve">ΠΕ Νομικής με μεταπτυχιακό τίτλο ετήσιας τουλάχιστον φοίτησης σε θέματα φύλου και ισότητας ή ανθρωπίνων δικαιωμάτων. </w:t>
      </w:r>
    </w:p>
    <w:p w:rsidR="003A2777" w:rsidRPr="00EB63F9" w:rsidRDefault="003A2777" w:rsidP="003A2777">
      <w:pPr>
        <w:pStyle w:val="30"/>
        <w:numPr>
          <w:ilvl w:val="0"/>
          <w:numId w:val="1"/>
        </w:numPr>
        <w:tabs>
          <w:tab w:val="clear" w:pos="720"/>
        </w:tabs>
        <w:spacing w:line="240" w:lineRule="auto"/>
        <w:ind w:left="360"/>
        <w:rPr>
          <w:rFonts w:ascii="Tahoma" w:hAnsi="Tahoma" w:cs="Tahoma"/>
          <w:sz w:val="20"/>
          <w:szCs w:val="20"/>
          <w:lang w:val="el-GR"/>
        </w:rPr>
      </w:pPr>
      <w:r>
        <w:rPr>
          <w:rFonts w:ascii="Tahoma" w:hAnsi="Tahoma" w:cs="Tahoma"/>
          <w:sz w:val="20"/>
          <w:szCs w:val="20"/>
          <w:lang w:val="el-GR"/>
        </w:rPr>
        <w:t xml:space="preserve">1 </w:t>
      </w:r>
      <w:r w:rsidRPr="00EB63F9">
        <w:rPr>
          <w:rFonts w:ascii="Tahoma" w:hAnsi="Tahoma" w:cs="Tahoma"/>
          <w:sz w:val="20"/>
          <w:szCs w:val="20"/>
          <w:lang w:val="el-GR"/>
        </w:rPr>
        <w:t xml:space="preserve">ΠΕ Κοινωνιολόγων/Κοινωνικής Πολιτικής με εμπειρία ενός τουλάχιστον έτους στην παροχή υπηρεσιών δικτύωσης κοινωνικών φορέων. </w:t>
      </w:r>
    </w:p>
    <w:p w:rsidR="003A2777" w:rsidRPr="00EB63F9" w:rsidRDefault="003A2777" w:rsidP="003A2777">
      <w:pPr>
        <w:spacing w:line="240" w:lineRule="auto"/>
        <w:rPr>
          <w:rFonts w:ascii="Tahoma" w:hAnsi="Tahoma" w:cs="Tahoma"/>
          <w:szCs w:val="20"/>
          <w:lang w:val="el-GR"/>
        </w:rPr>
      </w:pPr>
      <w:r w:rsidRPr="00EB63F9">
        <w:rPr>
          <w:rFonts w:ascii="Tahoma" w:hAnsi="Tahoma" w:cs="Tahoma"/>
          <w:szCs w:val="20"/>
          <w:lang w:val="el-GR"/>
        </w:rPr>
        <w:t>Στην περίπτωση που δεν υπάρξουν υποψήφιοι/ες με τα παραπάνω προσόντα, δίνεται η δυνατότητα πρόσληψης υποψήφιων ως κατωτέρω:</w:t>
      </w:r>
    </w:p>
    <w:p w:rsidR="003A2777" w:rsidRPr="00EB63F9" w:rsidRDefault="003A2777" w:rsidP="003A2777">
      <w:pPr>
        <w:numPr>
          <w:ilvl w:val="0"/>
          <w:numId w:val="4"/>
        </w:numPr>
        <w:tabs>
          <w:tab w:val="clear" w:pos="720"/>
          <w:tab w:val="num" w:pos="426"/>
        </w:tabs>
        <w:spacing w:line="240" w:lineRule="auto"/>
        <w:ind w:left="426"/>
        <w:rPr>
          <w:rFonts w:ascii="Tahoma" w:hAnsi="Tahoma" w:cs="Tahoma"/>
          <w:szCs w:val="20"/>
          <w:lang w:val="el-GR"/>
        </w:rPr>
      </w:pPr>
      <w:r w:rsidRPr="00EB63F9">
        <w:rPr>
          <w:rFonts w:ascii="Tahoma" w:hAnsi="Tahoma" w:cs="Tahoma"/>
          <w:szCs w:val="20"/>
          <w:lang w:val="el-GR"/>
        </w:rPr>
        <w:t>ΠΕ ή ΤΕ Κοινωνικών Λειτουργών</w:t>
      </w:r>
    </w:p>
    <w:p w:rsidR="003A2777" w:rsidRPr="00EB63F9" w:rsidRDefault="003A2777" w:rsidP="003A2777">
      <w:pPr>
        <w:numPr>
          <w:ilvl w:val="0"/>
          <w:numId w:val="4"/>
        </w:numPr>
        <w:tabs>
          <w:tab w:val="clear" w:pos="720"/>
          <w:tab w:val="num" w:pos="426"/>
        </w:tabs>
        <w:spacing w:line="240" w:lineRule="auto"/>
        <w:ind w:left="426"/>
        <w:rPr>
          <w:rFonts w:ascii="Tahoma" w:hAnsi="Tahoma" w:cs="Tahoma"/>
          <w:szCs w:val="20"/>
          <w:lang w:val="el-GR"/>
        </w:rPr>
      </w:pPr>
      <w:r w:rsidRPr="00EB63F9">
        <w:rPr>
          <w:rFonts w:ascii="Tahoma" w:hAnsi="Tahoma" w:cs="Tahoma"/>
          <w:szCs w:val="20"/>
          <w:lang w:val="el-GR"/>
        </w:rPr>
        <w:t>ΠΕ Ψυχολόγων</w:t>
      </w:r>
    </w:p>
    <w:p w:rsidR="003A2777" w:rsidRPr="00EB63F9" w:rsidRDefault="003A2777" w:rsidP="003A2777">
      <w:pPr>
        <w:numPr>
          <w:ilvl w:val="0"/>
          <w:numId w:val="4"/>
        </w:numPr>
        <w:tabs>
          <w:tab w:val="clear" w:pos="720"/>
          <w:tab w:val="num" w:pos="426"/>
        </w:tabs>
        <w:spacing w:line="240" w:lineRule="auto"/>
        <w:ind w:left="426"/>
        <w:rPr>
          <w:rFonts w:ascii="Tahoma" w:hAnsi="Tahoma" w:cs="Tahoma"/>
          <w:szCs w:val="20"/>
          <w:lang w:val="el-GR"/>
        </w:rPr>
      </w:pPr>
      <w:r w:rsidRPr="00EB63F9">
        <w:rPr>
          <w:rFonts w:ascii="Tahoma" w:hAnsi="Tahoma" w:cs="Tahoma"/>
          <w:szCs w:val="20"/>
          <w:lang w:val="el-GR"/>
        </w:rPr>
        <w:t>ΠΕ Νομικής</w:t>
      </w:r>
    </w:p>
    <w:p w:rsidR="003A2777" w:rsidRPr="00EB63F9" w:rsidRDefault="003A2777" w:rsidP="003A2777">
      <w:pPr>
        <w:numPr>
          <w:ilvl w:val="0"/>
          <w:numId w:val="4"/>
        </w:numPr>
        <w:tabs>
          <w:tab w:val="clear" w:pos="720"/>
          <w:tab w:val="num" w:pos="426"/>
        </w:tabs>
        <w:spacing w:line="240" w:lineRule="auto"/>
        <w:ind w:left="426"/>
        <w:rPr>
          <w:rFonts w:ascii="Tahoma" w:hAnsi="Tahoma" w:cs="Tahoma"/>
          <w:szCs w:val="20"/>
          <w:lang w:val="el-GR"/>
        </w:rPr>
      </w:pPr>
      <w:r w:rsidRPr="00EB63F9">
        <w:rPr>
          <w:rFonts w:ascii="Tahoma" w:hAnsi="Tahoma" w:cs="Tahoma"/>
          <w:szCs w:val="20"/>
          <w:lang w:val="el-GR"/>
        </w:rPr>
        <w:t>ΠΕ Κοινωνιολόγων/Κοινωνικής Πολιτικής</w:t>
      </w:r>
    </w:p>
    <w:p w:rsidR="00BF72C8" w:rsidRPr="003A2777" w:rsidRDefault="00BF72C8" w:rsidP="003A2777"/>
    <w:sectPr w:rsidR="00BF72C8" w:rsidRPr="003A2777" w:rsidSect="00BC0308">
      <w:pgSz w:w="11906" w:h="16838"/>
      <w:pgMar w:top="1440" w:right="1800" w:bottom="993"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A1"/>
    <w:family w:val="swiss"/>
    <w:pitch w:val="variable"/>
    <w:sig w:usb0="A10006FF" w:usb1="4000205B" w:usb2="00000010" w:usb3="00000000" w:csb0="0000019F" w:csb1="00000000"/>
  </w:font>
  <w:font w:name="Calibri">
    <w:panose1 w:val="020F0502020204030204"/>
    <w:charset w:val="A1"/>
    <w:family w:val="swiss"/>
    <w:pitch w:val="variable"/>
    <w:sig w:usb0="E00002FF" w:usb1="4000ACFF" w:usb2="00000001" w:usb3="00000000" w:csb0="0000019F"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F00100"/>
    <w:multiLevelType w:val="hybridMultilevel"/>
    <w:tmpl w:val="2424034C"/>
    <w:lvl w:ilvl="0" w:tplc="0408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20BF7EA6"/>
    <w:multiLevelType w:val="hybridMultilevel"/>
    <w:tmpl w:val="6A665952"/>
    <w:lvl w:ilvl="0" w:tplc="71D0C366">
      <w:start w:val="1"/>
      <w:numFmt w:val="bullet"/>
      <w:lvlText w:val=""/>
      <w:lvlJc w:val="left"/>
      <w:pPr>
        <w:tabs>
          <w:tab w:val="num" w:pos="644"/>
        </w:tabs>
        <w:ind w:left="644" w:hanging="360"/>
      </w:pPr>
      <w:rPr>
        <w:rFonts w:ascii="Symbol" w:hAnsi="Symbol" w:hint="default"/>
        <w:color w:val="auto"/>
        <w:sz w:val="20"/>
      </w:rPr>
    </w:lvl>
    <w:lvl w:ilvl="1" w:tplc="46B61682">
      <w:start w:val="1"/>
      <w:numFmt w:val="bullet"/>
      <w:lvlText w:val=""/>
      <w:lvlJc w:val="left"/>
      <w:pPr>
        <w:tabs>
          <w:tab w:val="num" w:pos="1724"/>
        </w:tabs>
        <w:ind w:left="1724" w:hanging="360"/>
      </w:pPr>
      <w:rPr>
        <w:rFonts w:ascii="Symbol" w:hAnsi="Symbol" w:hint="default"/>
        <w:color w:val="auto"/>
        <w:sz w:val="20"/>
      </w:rPr>
    </w:lvl>
    <w:lvl w:ilvl="2" w:tplc="0408001B" w:tentative="1">
      <w:start w:val="1"/>
      <w:numFmt w:val="bullet"/>
      <w:lvlText w:val=""/>
      <w:lvlJc w:val="left"/>
      <w:pPr>
        <w:tabs>
          <w:tab w:val="num" w:pos="2444"/>
        </w:tabs>
        <w:ind w:left="2444" w:hanging="360"/>
      </w:pPr>
      <w:rPr>
        <w:rFonts w:ascii="Wingdings" w:hAnsi="Wingdings" w:hint="default"/>
      </w:rPr>
    </w:lvl>
    <w:lvl w:ilvl="3" w:tplc="0408000F" w:tentative="1">
      <w:start w:val="1"/>
      <w:numFmt w:val="bullet"/>
      <w:lvlText w:val=""/>
      <w:lvlJc w:val="left"/>
      <w:pPr>
        <w:tabs>
          <w:tab w:val="num" w:pos="3164"/>
        </w:tabs>
        <w:ind w:left="3164" w:hanging="360"/>
      </w:pPr>
      <w:rPr>
        <w:rFonts w:ascii="Symbol" w:hAnsi="Symbol" w:hint="default"/>
      </w:rPr>
    </w:lvl>
    <w:lvl w:ilvl="4" w:tplc="04080019" w:tentative="1">
      <w:start w:val="1"/>
      <w:numFmt w:val="bullet"/>
      <w:lvlText w:val="o"/>
      <w:lvlJc w:val="left"/>
      <w:pPr>
        <w:tabs>
          <w:tab w:val="num" w:pos="3884"/>
        </w:tabs>
        <w:ind w:left="3884" w:hanging="360"/>
      </w:pPr>
      <w:rPr>
        <w:rFonts w:ascii="Courier New" w:hAnsi="Courier New" w:hint="default"/>
      </w:rPr>
    </w:lvl>
    <w:lvl w:ilvl="5" w:tplc="0408001B" w:tentative="1">
      <w:start w:val="1"/>
      <w:numFmt w:val="bullet"/>
      <w:lvlText w:val=""/>
      <w:lvlJc w:val="left"/>
      <w:pPr>
        <w:tabs>
          <w:tab w:val="num" w:pos="4604"/>
        </w:tabs>
        <w:ind w:left="4604" w:hanging="360"/>
      </w:pPr>
      <w:rPr>
        <w:rFonts w:ascii="Wingdings" w:hAnsi="Wingdings" w:hint="default"/>
      </w:rPr>
    </w:lvl>
    <w:lvl w:ilvl="6" w:tplc="0408000F" w:tentative="1">
      <w:start w:val="1"/>
      <w:numFmt w:val="bullet"/>
      <w:lvlText w:val=""/>
      <w:lvlJc w:val="left"/>
      <w:pPr>
        <w:tabs>
          <w:tab w:val="num" w:pos="5324"/>
        </w:tabs>
        <w:ind w:left="5324" w:hanging="360"/>
      </w:pPr>
      <w:rPr>
        <w:rFonts w:ascii="Symbol" w:hAnsi="Symbol" w:hint="default"/>
      </w:rPr>
    </w:lvl>
    <w:lvl w:ilvl="7" w:tplc="04080019" w:tentative="1">
      <w:start w:val="1"/>
      <w:numFmt w:val="bullet"/>
      <w:lvlText w:val="o"/>
      <w:lvlJc w:val="left"/>
      <w:pPr>
        <w:tabs>
          <w:tab w:val="num" w:pos="6044"/>
        </w:tabs>
        <w:ind w:left="6044" w:hanging="360"/>
      </w:pPr>
      <w:rPr>
        <w:rFonts w:ascii="Courier New" w:hAnsi="Courier New" w:hint="default"/>
      </w:rPr>
    </w:lvl>
    <w:lvl w:ilvl="8" w:tplc="0408001B" w:tentative="1">
      <w:start w:val="1"/>
      <w:numFmt w:val="bullet"/>
      <w:lvlText w:val=""/>
      <w:lvlJc w:val="left"/>
      <w:pPr>
        <w:tabs>
          <w:tab w:val="num" w:pos="6764"/>
        </w:tabs>
        <w:ind w:left="6764" w:hanging="360"/>
      </w:pPr>
      <w:rPr>
        <w:rFonts w:ascii="Wingdings" w:hAnsi="Wingdings" w:hint="default"/>
      </w:rPr>
    </w:lvl>
  </w:abstractNum>
  <w:abstractNum w:abstractNumId="2">
    <w:nsid w:val="5B9A744D"/>
    <w:multiLevelType w:val="hybridMultilevel"/>
    <w:tmpl w:val="20828F02"/>
    <w:lvl w:ilvl="0" w:tplc="016A862E">
      <w:start w:val="3"/>
      <w:numFmt w:val="bullet"/>
      <w:lvlText w:val="-"/>
      <w:lvlJc w:val="left"/>
      <w:pPr>
        <w:tabs>
          <w:tab w:val="num" w:pos="720"/>
        </w:tabs>
        <w:ind w:left="720" w:hanging="360"/>
      </w:pPr>
      <w:rPr>
        <w:rFonts w:ascii="Verdana" w:eastAsia="Times New Roman" w:hAnsi="Verdana"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nsid w:val="68315D40"/>
    <w:multiLevelType w:val="hybridMultilevel"/>
    <w:tmpl w:val="8DDE13A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2004"/>
    <w:rsid w:val="003A2777"/>
    <w:rsid w:val="007C0A31"/>
    <w:rsid w:val="00A1768B"/>
    <w:rsid w:val="00AF2004"/>
    <w:rsid w:val="00BC0308"/>
    <w:rsid w:val="00BF72C8"/>
    <w:rsid w:val="00FD4B1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0A31"/>
    <w:pPr>
      <w:spacing w:before="120" w:after="120" w:line="320" w:lineRule="atLeast"/>
      <w:jc w:val="both"/>
    </w:pPr>
    <w:rPr>
      <w:rFonts w:ascii="Verdana" w:eastAsia="Times New Roman" w:hAnsi="Verdana" w:cs="Times New Roman"/>
      <w:sz w:val="20"/>
      <w:szCs w:val="24"/>
      <w:lang w:val="en-US"/>
    </w:rPr>
  </w:style>
  <w:style w:type="paragraph" w:styleId="3">
    <w:name w:val="heading 3"/>
    <w:basedOn w:val="a"/>
    <w:next w:val="a"/>
    <w:link w:val="3Char"/>
    <w:uiPriority w:val="99"/>
    <w:qFormat/>
    <w:rsid w:val="007C0A31"/>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Επικεφαλίδα 3 Char"/>
    <w:basedOn w:val="a0"/>
    <w:link w:val="3"/>
    <w:uiPriority w:val="99"/>
    <w:rsid w:val="007C0A31"/>
    <w:rPr>
      <w:rFonts w:ascii="Arial" w:eastAsia="Times New Roman" w:hAnsi="Arial" w:cs="Arial"/>
      <w:b/>
      <w:bCs/>
      <w:sz w:val="26"/>
      <w:szCs w:val="26"/>
      <w:lang w:val="en-US"/>
    </w:rPr>
  </w:style>
  <w:style w:type="paragraph" w:styleId="a3">
    <w:name w:val="Body Text"/>
    <w:basedOn w:val="a"/>
    <w:link w:val="Char"/>
    <w:uiPriority w:val="99"/>
    <w:rsid w:val="007C0A31"/>
  </w:style>
  <w:style w:type="character" w:customStyle="1" w:styleId="Char">
    <w:name w:val="Σώμα κειμένου Char"/>
    <w:basedOn w:val="a0"/>
    <w:link w:val="a3"/>
    <w:uiPriority w:val="99"/>
    <w:rsid w:val="007C0A31"/>
    <w:rPr>
      <w:rFonts w:ascii="Verdana" w:eastAsia="Times New Roman" w:hAnsi="Verdana" w:cs="Times New Roman"/>
      <w:sz w:val="20"/>
      <w:szCs w:val="24"/>
      <w:lang w:val="en-US"/>
    </w:rPr>
  </w:style>
  <w:style w:type="paragraph" w:styleId="30">
    <w:name w:val="Body Text 3"/>
    <w:basedOn w:val="a"/>
    <w:link w:val="3Char0"/>
    <w:uiPriority w:val="99"/>
    <w:rsid w:val="007C0A31"/>
    <w:rPr>
      <w:sz w:val="16"/>
      <w:szCs w:val="16"/>
    </w:rPr>
  </w:style>
  <w:style w:type="character" w:customStyle="1" w:styleId="3Char0">
    <w:name w:val="Σώμα κείμενου 3 Char"/>
    <w:basedOn w:val="a0"/>
    <w:link w:val="30"/>
    <w:uiPriority w:val="99"/>
    <w:rsid w:val="007C0A31"/>
    <w:rPr>
      <w:rFonts w:ascii="Verdana" w:eastAsia="Times New Roman" w:hAnsi="Verdana" w:cs="Times New Roman"/>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0A31"/>
    <w:pPr>
      <w:spacing w:before="120" w:after="120" w:line="320" w:lineRule="atLeast"/>
      <w:jc w:val="both"/>
    </w:pPr>
    <w:rPr>
      <w:rFonts w:ascii="Verdana" w:eastAsia="Times New Roman" w:hAnsi="Verdana" w:cs="Times New Roman"/>
      <w:sz w:val="20"/>
      <w:szCs w:val="24"/>
      <w:lang w:val="en-US"/>
    </w:rPr>
  </w:style>
  <w:style w:type="paragraph" w:styleId="3">
    <w:name w:val="heading 3"/>
    <w:basedOn w:val="a"/>
    <w:next w:val="a"/>
    <w:link w:val="3Char"/>
    <w:uiPriority w:val="99"/>
    <w:qFormat/>
    <w:rsid w:val="007C0A31"/>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Επικεφαλίδα 3 Char"/>
    <w:basedOn w:val="a0"/>
    <w:link w:val="3"/>
    <w:uiPriority w:val="99"/>
    <w:rsid w:val="007C0A31"/>
    <w:rPr>
      <w:rFonts w:ascii="Arial" w:eastAsia="Times New Roman" w:hAnsi="Arial" w:cs="Arial"/>
      <w:b/>
      <w:bCs/>
      <w:sz w:val="26"/>
      <w:szCs w:val="26"/>
      <w:lang w:val="en-US"/>
    </w:rPr>
  </w:style>
  <w:style w:type="paragraph" w:styleId="a3">
    <w:name w:val="Body Text"/>
    <w:basedOn w:val="a"/>
    <w:link w:val="Char"/>
    <w:uiPriority w:val="99"/>
    <w:rsid w:val="007C0A31"/>
  </w:style>
  <w:style w:type="character" w:customStyle="1" w:styleId="Char">
    <w:name w:val="Σώμα κειμένου Char"/>
    <w:basedOn w:val="a0"/>
    <w:link w:val="a3"/>
    <w:uiPriority w:val="99"/>
    <w:rsid w:val="007C0A31"/>
    <w:rPr>
      <w:rFonts w:ascii="Verdana" w:eastAsia="Times New Roman" w:hAnsi="Verdana" w:cs="Times New Roman"/>
      <w:sz w:val="20"/>
      <w:szCs w:val="24"/>
      <w:lang w:val="en-US"/>
    </w:rPr>
  </w:style>
  <w:style w:type="paragraph" w:styleId="30">
    <w:name w:val="Body Text 3"/>
    <w:basedOn w:val="a"/>
    <w:link w:val="3Char0"/>
    <w:uiPriority w:val="99"/>
    <w:rsid w:val="007C0A31"/>
    <w:rPr>
      <w:sz w:val="16"/>
      <w:szCs w:val="16"/>
    </w:rPr>
  </w:style>
  <w:style w:type="character" w:customStyle="1" w:styleId="3Char0">
    <w:name w:val="Σώμα κείμενου 3 Char"/>
    <w:basedOn w:val="a0"/>
    <w:link w:val="30"/>
    <w:uiPriority w:val="99"/>
    <w:rsid w:val="007C0A31"/>
    <w:rPr>
      <w:rFonts w:ascii="Verdana" w:eastAsia="Times New Roman" w:hAnsi="Verdana" w:cs="Times New Roman"/>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1155</Words>
  <Characters>6238</Characters>
  <Application>Microsoft Office Word</Application>
  <DocSecurity>0</DocSecurity>
  <Lines>51</Lines>
  <Paragraphs>14</Paragraphs>
  <ScaleCrop>false</ScaleCrop>
  <Company/>
  <LinksUpToDate>false</LinksUpToDate>
  <CharactersWithSpaces>7379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ΞΥΓΚΟΥ ΣΤΑΜΑΤΙΝΑ</dc:creator>
  <cp:keywords/>
  <dc:description/>
  <cp:lastModifiedBy>ΞΥΓΚΟΥ ΣΤΑΜΑΤΙΝΑ</cp:lastModifiedBy>
  <cp:revision>6</cp:revision>
  <dcterms:created xsi:type="dcterms:W3CDTF">2016-03-23T08:36:00Z</dcterms:created>
  <dcterms:modified xsi:type="dcterms:W3CDTF">2016-03-28T11:35:00Z</dcterms:modified>
</cp:coreProperties>
</file>